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7DB51A68" w14:textId="77777777" w:rsidR="003125CF" w:rsidRDefault="003125CF" w:rsidP="00065154">
      <w:pPr>
        <w:jc w:val="center"/>
      </w:pPr>
      <w:r w:rsidRPr="003125CF">
        <w:t>MAGS OVO 44687/2020</w:t>
      </w:r>
    </w:p>
    <w:p w14:paraId="6CE955D8" w14:textId="37FA46F3" w:rsidR="00065154" w:rsidRPr="00A4325E" w:rsidRDefault="00065154"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4F49F5FD" w14:textId="48853C1F" w:rsidR="00065154" w:rsidRPr="00A4325E" w:rsidRDefault="00CE4B32" w:rsidP="00065154">
      <w:pPr>
        <w:jc w:val="center"/>
        <w:rPr>
          <w:sz w:val="24"/>
          <w:szCs w:val="24"/>
        </w:rPr>
      </w:pPr>
      <w:r w:rsidRPr="00A4325E">
        <w:rPr>
          <w:sz w:val="24"/>
          <w:szCs w:val="24"/>
        </w:rPr>
        <w:t>Energeticky efektívna rekonštrukcia budovy Zimného štadióna Ondreja Nepelu s využitím garantovanej energetickej služby – balík GES 06</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14"/>
      </w:tblGrid>
      <w:tr w:rsidR="003125CF" w:rsidRPr="00A4325E" w14:paraId="27CAF681" w14:textId="77777777" w:rsidTr="00C47C6A">
        <w:trPr>
          <w:trHeight w:val="900"/>
        </w:trPr>
        <w:tc>
          <w:tcPr>
            <w:tcW w:w="8914" w:type="dxa"/>
            <w:tcBorders>
              <w:bottom w:val="single" w:sz="4" w:space="0" w:color="auto"/>
            </w:tcBorders>
            <w:vAlign w:val="center"/>
          </w:tcPr>
          <w:p w14:paraId="2FECBAE7" w14:textId="2B759B05" w:rsidR="003125CF" w:rsidRPr="00A4325E" w:rsidRDefault="003125CF" w:rsidP="003125CF">
            <w:pPr>
              <w:rPr>
                <w:lang w:val="sk-SK"/>
              </w:rPr>
            </w:pPr>
            <w:r w:rsidRPr="00A4325E">
              <w:rPr>
                <w:lang w:val="sk-SK"/>
              </w:rPr>
              <w:t>Osoba zodpovedná za vypracovanie súťažných podkladov:</w:t>
            </w:r>
            <w:r>
              <w:rPr>
                <w:lang w:val="sk-SK"/>
              </w:rPr>
              <w:t xml:space="preserve"> </w:t>
            </w:r>
            <w:r w:rsidRPr="00A4325E">
              <w:rPr>
                <w:lang w:val="sk-SK"/>
              </w:rPr>
              <w:t>JUDr. Tomáš Uríček</w:t>
            </w:r>
          </w:p>
        </w:tc>
      </w:tr>
    </w:tbl>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0FD788B3"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Pr="00A4325E">
        <w:t xml:space="preserve">Bratislave, dňa </w:t>
      </w:r>
      <w:r w:rsidR="0077321C">
        <w:t>2</w:t>
      </w:r>
      <w:r w:rsidR="00561FE8">
        <w:t>9.09.2020</w:t>
      </w:r>
    </w:p>
    <w:p w14:paraId="56CF9288" w14:textId="77777777" w:rsidR="00A4325E" w:rsidRPr="00A4325E" w:rsidRDefault="00A4325E">
      <w:pPr>
        <w:spacing w:after="160"/>
        <w:jc w:val="left"/>
        <w:rPr>
          <w:rFonts w:cs="Times New Roman"/>
          <w:b/>
          <w:bCs/>
          <w:caps/>
          <w:noProof/>
          <w:szCs w:val="20"/>
          <w:u w:val="single"/>
        </w:rPr>
      </w:pPr>
      <w:bookmarkStart w:id="1" w:name="_Toc444084932"/>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020F8704" w14:textId="0CAAE88F" w:rsidR="00E87BE2"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31808973" w:history="1">
        <w:r w:rsidR="00E87BE2" w:rsidRPr="004424F5">
          <w:rPr>
            <w:rStyle w:val="Hyperlink"/>
          </w:rPr>
          <w:t>ČASŤ A</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Pokyny pre uchádzačov</w:t>
        </w:r>
        <w:r w:rsidR="00E87BE2">
          <w:rPr>
            <w:webHidden/>
          </w:rPr>
          <w:tab/>
        </w:r>
        <w:r w:rsidR="00E87BE2">
          <w:rPr>
            <w:webHidden/>
          </w:rPr>
          <w:fldChar w:fldCharType="begin"/>
        </w:r>
        <w:r w:rsidR="00E87BE2">
          <w:rPr>
            <w:webHidden/>
          </w:rPr>
          <w:instrText xml:space="preserve"> PAGEREF _Toc31808973 \h </w:instrText>
        </w:r>
        <w:r w:rsidR="00E87BE2">
          <w:rPr>
            <w:webHidden/>
          </w:rPr>
        </w:r>
        <w:r w:rsidR="00E87BE2">
          <w:rPr>
            <w:webHidden/>
          </w:rPr>
          <w:fldChar w:fldCharType="separate"/>
        </w:r>
        <w:r w:rsidR="00E87BE2">
          <w:rPr>
            <w:webHidden/>
          </w:rPr>
          <w:t>5</w:t>
        </w:r>
        <w:r w:rsidR="00E87BE2">
          <w:rPr>
            <w:webHidden/>
          </w:rPr>
          <w:fldChar w:fldCharType="end"/>
        </w:r>
      </w:hyperlink>
    </w:p>
    <w:p w14:paraId="28BB6664" w14:textId="15D144A7" w:rsidR="00E87BE2" w:rsidRDefault="00AF04B0">
      <w:pPr>
        <w:pStyle w:val="TOC2"/>
        <w:rPr>
          <w:rFonts w:asciiTheme="minorHAnsi" w:eastAsiaTheme="minorEastAsia" w:hAnsiTheme="minorHAnsi" w:cstheme="minorBidi"/>
          <w:b w:val="0"/>
          <w:smallCaps w:val="0"/>
          <w:sz w:val="22"/>
          <w:szCs w:val="22"/>
          <w:lang w:eastAsia="sk-SK"/>
        </w:rPr>
      </w:pPr>
      <w:hyperlink w:anchor="_Toc31808974" w:history="1">
        <w:r w:rsidR="00E87BE2" w:rsidRPr="004424F5">
          <w:rPr>
            <w:rStyle w:val="Hyperlink"/>
          </w:rPr>
          <w:t>ODDIEL 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Všeobecné informácie</w:t>
        </w:r>
        <w:r w:rsidR="00E87BE2">
          <w:rPr>
            <w:webHidden/>
          </w:rPr>
          <w:tab/>
        </w:r>
        <w:r w:rsidR="00E87BE2">
          <w:rPr>
            <w:webHidden/>
          </w:rPr>
          <w:fldChar w:fldCharType="begin"/>
        </w:r>
        <w:r w:rsidR="00E87BE2">
          <w:rPr>
            <w:webHidden/>
          </w:rPr>
          <w:instrText xml:space="preserve"> PAGEREF _Toc31808974 \h </w:instrText>
        </w:r>
        <w:r w:rsidR="00E87BE2">
          <w:rPr>
            <w:webHidden/>
          </w:rPr>
        </w:r>
        <w:r w:rsidR="00E87BE2">
          <w:rPr>
            <w:webHidden/>
          </w:rPr>
          <w:fldChar w:fldCharType="separate"/>
        </w:r>
        <w:r w:rsidR="00E87BE2">
          <w:rPr>
            <w:webHidden/>
          </w:rPr>
          <w:t>5</w:t>
        </w:r>
        <w:r w:rsidR="00E87BE2">
          <w:rPr>
            <w:webHidden/>
          </w:rPr>
          <w:fldChar w:fldCharType="end"/>
        </w:r>
      </w:hyperlink>
    </w:p>
    <w:p w14:paraId="3853DE2D" w14:textId="1E243461" w:rsidR="00E87BE2" w:rsidRDefault="00AF04B0">
      <w:pPr>
        <w:pStyle w:val="TOC3"/>
        <w:rPr>
          <w:rFonts w:eastAsiaTheme="minorEastAsia"/>
          <w:i w:val="0"/>
          <w:iCs w:val="0"/>
          <w:noProof/>
          <w:sz w:val="22"/>
          <w:szCs w:val="22"/>
          <w:lang w:eastAsia="sk-SK"/>
        </w:rPr>
      </w:pPr>
      <w:hyperlink w:anchor="_Toc31808975"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Identifikácia verejného obstarávateľa podľa § 7 ZVO</w:t>
        </w:r>
        <w:r w:rsidR="00E87BE2">
          <w:rPr>
            <w:noProof/>
            <w:webHidden/>
          </w:rPr>
          <w:tab/>
        </w:r>
        <w:r w:rsidR="00E87BE2">
          <w:rPr>
            <w:noProof/>
            <w:webHidden/>
          </w:rPr>
          <w:fldChar w:fldCharType="begin"/>
        </w:r>
        <w:r w:rsidR="00E87BE2">
          <w:rPr>
            <w:noProof/>
            <w:webHidden/>
          </w:rPr>
          <w:instrText xml:space="preserve"> PAGEREF _Toc31808975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047F38A5" w14:textId="1C75BAC6" w:rsidR="00E87BE2" w:rsidRDefault="00AF04B0">
      <w:pPr>
        <w:pStyle w:val="TOC3"/>
        <w:rPr>
          <w:rFonts w:eastAsiaTheme="minorEastAsia"/>
          <w:i w:val="0"/>
          <w:iCs w:val="0"/>
          <w:noProof/>
          <w:sz w:val="22"/>
          <w:szCs w:val="22"/>
          <w:lang w:eastAsia="sk-SK"/>
        </w:rPr>
      </w:pPr>
      <w:hyperlink w:anchor="_Toc31808976"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Predmet zákazky</w:t>
        </w:r>
        <w:r w:rsidR="00E87BE2">
          <w:rPr>
            <w:noProof/>
            <w:webHidden/>
          </w:rPr>
          <w:tab/>
        </w:r>
        <w:r w:rsidR="00E87BE2">
          <w:rPr>
            <w:noProof/>
            <w:webHidden/>
          </w:rPr>
          <w:fldChar w:fldCharType="begin"/>
        </w:r>
        <w:r w:rsidR="00E87BE2">
          <w:rPr>
            <w:noProof/>
            <w:webHidden/>
          </w:rPr>
          <w:instrText xml:space="preserve"> PAGEREF _Toc31808976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1FACD2AF" w14:textId="7A22BC69" w:rsidR="00E87BE2" w:rsidRDefault="00AF04B0">
      <w:pPr>
        <w:pStyle w:val="TOC3"/>
        <w:rPr>
          <w:rFonts w:eastAsiaTheme="minorEastAsia"/>
          <w:i w:val="0"/>
          <w:iCs w:val="0"/>
          <w:noProof/>
          <w:sz w:val="22"/>
          <w:szCs w:val="22"/>
          <w:lang w:eastAsia="sk-SK"/>
        </w:rPr>
      </w:pPr>
      <w:hyperlink w:anchor="_Toc31808977"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Komplexnosť dodávky, jej nedeliteľnosť a</w:t>
        </w:r>
        <w:r w:rsidR="00E87BE2" w:rsidRPr="004424F5">
          <w:rPr>
            <w:rStyle w:val="Hyperlink"/>
            <w:rFonts w:ascii="Cambria" w:hAnsi="Cambria" w:cs="Calibri"/>
            <w:noProof/>
          </w:rPr>
          <w:t> </w:t>
        </w:r>
        <w:r w:rsidR="00E87BE2" w:rsidRPr="004424F5">
          <w:rPr>
            <w:rStyle w:val="Hyperlink"/>
            <w:rFonts w:ascii="Cambria" w:hAnsi="Cambria"/>
            <w:noProof/>
          </w:rPr>
          <w:t>opr</w:t>
        </w:r>
        <w:r w:rsidR="00E87BE2" w:rsidRPr="004424F5">
          <w:rPr>
            <w:rStyle w:val="Hyperlink"/>
            <w:rFonts w:ascii="Cambria" w:hAnsi="Cambria" w:cs="Proba Pro"/>
            <w:noProof/>
          </w:rPr>
          <w:t>á</w:t>
        </w:r>
        <w:r w:rsidR="00E87BE2" w:rsidRPr="004424F5">
          <w:rPr>
            <w:rStyle w:val="Hyperlink"/>
            <w:rFonts w:ascii="Cambria" w:hAnsi="Cambria"/>
            <w:noProof/>
          </w:rPr>
          <w:t>vnenos</w:t>
        </w:r>
        <w:r w:rsidR="00E87BE2" w:rsidRPr="004424F5">
          <w:rPr>
            <w:rStyle w:val="Hyperlink"/>
            <w:rFonts w:ascii="Cambria" w:hAnsi="Cambria" w:cs="Proba Pro"/>
            <w:noProof/>
          </w:rPr>
          <w:t>ť</w:t>
        </w:r>
        <w:r w:rsidR="00E87BE2" w:rsidRPr="004424F5">
          <w:rPr>
            <w:rStyle w:val="Hyperlink"/>
            <w:rFonts w:ascii="Cambria" w:hAnsi="Cambria"/>
            <w:noProof/>
          </w:rPr>
          <w:t xml:space="preserve"> pou</w:t>
        </w:r>
        <w:r w:rsidR="00E87BE2" w:rsidRPr="004424F5">
          <w:rPr>
            <w:rStyle w:val="Hyperlink"/>
            <w:rFonts w:ascii="Cambria" w:hAnsi="Cambria" w:cs="Proba Pro"/>
            <w:noProof/>
          </w:rPr>
          <w:t>ž</w:t>
        </w:r>
        <w:r w:rsidR="00E87BE2" w:rsidRPr="004424F5">
          <w:rPr>
            <w:rStyle w:val="Hyperlink"/>
            <w:rFonts w:ascii="Cambria" w:hAnsi="Cambria"/>
            <w:noProof/>
          </w:rPr>
          <w:t>itia postupu rokovacieho konania</w:t>
        </w:r>
        <w:r w:rsidR="00E87BE2">
          <w:rPr>
            <w:noProof/>
            <w:webHidden/>
          </w:rPr>
          <w:tab/>
        </w:r>
        <w:r w:rsidR="00E87BE2">
          <w:rPr>
            <w:noProof/>
            <w:webHidden/>
          </w:rPr>
          <w:fldChar w:fldCharType="begin"/>
        </w:r>
        <w:r w:rsidR="00E87BE2">
          <w:rPr>
            <w:noProof/>
            <w:webHidden/>
          </w:rPr>
          <w:instrText xml:space="preserve"> PAGEREF _Toc31808977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441B34A7" w14:textId="5AFD4FD2" w:rsidR="00E87BE2" w:rsidRDefault="00AF04B0">
      <w:pPr>
        <w:pStyle w:val="TOC3"/>
        <w:rPr>
          <w:rFonts w:eastAsiaTheme="minorEastAsia"/>
          <w:i w:val="0"/>
          <w:iCs w:val="0"/>
          <w:noProof/>
          <w:sz w:val="22"/>
          <w:szCs w:val="22"/>
          <w:lang w:eastAsia="sk-SK"/>
        </w:rPr>
      </w:pPr>
      <w:hyperlink w:anchor="_Toc31808978"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Zdroj finančných prostriedkov</w:t>
        </w:r>
        <w:r w:rsidR="00E87BE2">
          <w:rPr>
            <w:noProof/>
            <w:webHidden/>
          </w:rPr>
          <w:tab/>
        </w:r>
        <w:r w:rsidR="00E87BE2">
          <w:rPr>
            <w:noProof/>
            <w:webHidden/>
          </w:rPr>
          <w:fldChar w:fldCharType="begin"/>
        </w:r>
        <w:r w:rsidR="00E87BE2">
          <w:rPr>
            <w:noProof/>
            <w:webHidden/>
          </w:rPr>
          <w:instrText xml:space="preserve"> PAGEREF _Toc31808978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62BFC388" w14:textId="3D6324F3" w:rsidR="00E87BE2" w:rsidRDefault="00AF04B0">
      <w:pPr>
        <w:pStyle w:val="TOC3"/>
        <w:rPr>
          <w:rFonts w:eastAsiaTheme="minorEastAsia"/>
          <w:i w:val="0"/>
          <w:iCs w:val="0"/>
          <w:noProof/>
          <w:sz w:val="22"/>
          <w:szCs w:val="22"/>
          <w:lang w:eastAsia="sk-SK"/>
        </w:rPr>
      </w:pPr>
      <w:hyperlink w:anchor="_Toc31808979"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Zmluva</w:t>
        </w:r>
        <w:r w:rsidR="00E87BE2">
          <w:rPr>
            <w:noProof/>
            <w:webHidden/>
          </w:rPr>
          <w:tab/>
        </w:r>
        <w:r w:rsidR="00E87BE2">
          <w:rPr>
            <w:noProof/>
            <w:webHidden/>
          </w:rPr>
          <w:fldChar w:fldCharType="begin"/>
        </w:r>
        <w:r w:rsidR="00E87BE2">
          <w:rPr>
            <w:noProof/>
            <w:webHidden/>
          </w:rPr>
          <w:instrText xml:space="preserve"> PAGEREF _Toc31808979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1BD2294" w14:textId="09B6CA2D" w:rsidR="00E87BE2" w:rsidRDefault="00AF04B0">
      <w:pPr>
        <w:pStyle w:val="TOC3"/>
        <w:rPr>
          <w:rFonts w:eastAsiaTheme="minorEastAsia"/>
          <w:i w:val="0"/>
          <w:iCs w:val="0"/>
          <w:noProof/>
          <w:sz w:val="22"/>
          <w:szCs w:val="22"/>
          <w:lang w:eastAsia="sk-SK"/>
        </w:rPr>
      </w:pPr>
      <w:hyperlink w:anchor="_Toc31808980"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term</w:t>
        </w:r>
        <w:r w:rsidR="00E87BE2" w:rsidRPr="004424F5">
          <w:rPr>
            <w:rStyle w:val="Hyperlink"/>
            <w:rFonts w:ascii="Cambria" w:hAnsi="Cambria" w:cs="Proba Pro"/>
            <w:noProof/>
          </w:rPr>
          <w:t>í</w:t>
        </w:r>
        <w:r w:rsidR="00E87BE2" w:rsidRPr="004424F5">
          <w:rPr>
            <w:rStyle w:val="Hyperlink"/>
            <w:rFonts w:ascii="Cambria" w:hAnsi="Cambria"/>
            <w:noProof/>
          </w:rPr>
          <w:t>n realiz</w:t>
        </w:r>
        <w:r w:rsidR="00E87BE2" w:rsidRPr="004424F5">
          <w:rPr>
            <w:rStyle w:val="Hyperlink"/>
            <w:rFonts w:ascii="Cambria" w:hAnsi="Cambria" w:cs="Proba Pro"/>
            <w:noProof/>
          </w:rPr>
          <w:t>á</w:t>
        </w:r>
        <w:r w:rsidR="00E87BE2" w:rsidRPr="004424F5">
          <w:rPr>
            <w:rStyle w:val="Hyperlink"/>
            <w:rFonts w:ascii="Cambria" w:hAnsi="Cambria"/>
            <w:noProof/>
          </w:rPr>
          <w:t>cie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_Toc31808980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FE4705D" w14:textId="20B3C101" w:rsidR="00E87BE2" w:rsidRDefault="00AF04B0">
      <w:pPr>
        <w:pStyle w:val="TOC3"/>
        <w:rPr>
          <w:rFonts w:eastAsiaTheme="minorEastAsia"/>
          <w:i w:val="0"/>
          <w:iCs w:val="0"/>
          <w:noProof/>
          <w:sz w:val="22"/>
          <w:szCs w:val="22"/>
          <w:lang w:eastAsia="sk-SK"/>
        </w:rPr>
      </w:pPr>
      <w:hyperlink w:anchor="_Toc31808981"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Oprávnení záujemcovia / uchádzači</w:t>
        </w:r>
        <w:r w:rsidR="00E87BE2">
          <w:rPr>
            <w:noProof/>
            <w:webHidden/>
          </w:rPr>
          <w:tab/>
        </w:r>
        <w:r w:rsidR="00E87BE2">
          <w:rPr>
            <w:noProof/>
            <w:webHidden/>
          </w:rPr>
          <w:fldChar w:fldCharType="begin"/>
        </w:r>
        <w:r w:rsidR="00E87BE2">
          <w:rPr>
            <w:noProof/>
            <w:webHidden/>
          </w:rPr>
          <w:instrText xml:space="preserve"> PAGEREF _Toc31808981 \h </w:instrText>
        </w:r>
        <w:r w:rsidR="00E87BE2">
          <w:rPr>
            <w:noProof/>
            <w:webHidden/>
          </w:rPr>
        </w:r>
        <w:r w:rsidR="00E87BE2">
          <w:rPr>
            <w:noProof/>
            <w:webHidden/>
          </w:rPr>
          <w:fldChar w:fldCharType="separate"/>
        </w:r>
        <w:r w:rsidR="00E87BE2">
          <w:rPr>
            <w:noProof/>
            <w:webHidden/>
          </w:rPr>
          <w:t>7</w:t>
        </w:r>
        <w:r w:rsidR="00E87BE2">
          <w:rPr>
            <w:noProof/>
            <w:webHidden/>
          </w:rPr>
          <w:fldChar w:fldCharType="end"/>
        </w:r>
      </w:hyperlink>
    </w:p>
    <w:p w14:paraId="79B78F80" w14:textId="10EC61F0" w:rsidR="00E87BE2" w:rsidRDefault="00AF04B0">
      <w:pPr>
        <w:pStyle w:val="TOC3"/>
        <w:rPr>
          <w:rFonts w:eastAsiaTheme="minorEastAsia"/>
          <w:i w:val="0"/>
          <w:iCs w:val="0"/>
          <w:noProof/>
          <w:sz w:val="22"/>
          <w:szCs w:val="22"/>
          <w:lang w:eastAsia="sk-SK"/>
        </w:rPr>
      </w:pPr>
      <w:hyperlink w:anchor="_Toc31808982"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základných ponúk</w:t>
        </w:r>
        <w:r w:rsidR="00E87BE2">
          <w:rPr>
            <w:noProof/>
            <w:webHidden/>
          </w:rPr>
          <w:tab/>
        </w:r>
        <w:r w:rsidR="00E87BE2">
          <w:rPr>
            <w:noProof/>
            <w:webHidden/>
          </w:rPr>
          <w:fldChar w:fldCharType="begin"/>
        </w:r>
        <w:r w:rsidR="00E87BE2">
          <w:rPr>
            <w:noProof/>
            <w:webHidden/>
          </w:rPr>
          <w:instrText xml:space="preserve"> PAGEREF _Toc31808982 \h </w:instrText>
        </w:r>
        <w:r w:rsidR="00E87BE2">
          <w:rPr>
            <w:noProof/>
            <w:webHidden/>
          </w:rPr>
        </w:r>
        <w:r w:rsidR="00E87BE2">
          <w:rPr>
            <w:noProof/>
            <w:webHidden/>
          </w:rPr>
          <w:fldChar w:fldCharType="separate"/>
        </w:r>
        <w:r w:rsidR="00E87BE2">
          <w:rPr>
            <w:noProof/>
            <w:webHidden/>
          </w:rPr>
          <w:t>8</w:t>
        </w:r>
        <w:r w:rsidR="00E87BE2">
          <w:rPr>
            <w:noProof/>
            <w:webHidden/>
          </w:rPr>
          <w:fldChar w:fldCharType="end"/>
        </w:r>
      </w:hyperlink>
    </w:p>
    <w:p w14:paraId="12091B1D" w14:textId="407BF27C" w:rsidR="00E87BE2" w:rsidRDefault="00AF04B0">
      <w:pPr>
        <w:pStyle w:val="TOC3"/>
        <w:rPr>
          <w:rFonts w:eastAsiaTheme="minorEastAsia"/>
          <w:i w:val="0"/>
          <w:iCs w:val="0"/>
          <w:noProof/>
          <w:sz w:val="22"/>
          <w:szCs w:val="22"/>
          <w:lang w:eastAsia="sk-SK"/>
        </w:rPr>
      </w:pPr>
      <w:hyperlink w:anchor="_Toc31808983"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_Toc31808983 \h </w:instrText>
        </w:r>
        <w:r w:rsidR="00E87BE2">
          <w:rPr>
            <w:noProof/>
            <w:webHidden/>
          </w:rPr>
        </w:r>
        <w:r w:rsidR="00E87BE2">
          <w:rPr>
            <w:noProof/>
            <w:webHidden/>
          </w:rPr>
          <w:fldChar w:fldCharType="separate"/>
        </w:r>
        <w:r w:rsidR="00E87BE2">
          <w:rPr>
            <w:noProof/>
            <w:webHidden/>
          </w:rPr>
          <w:t>9</w:t>
        </w:r>
        <w:r w:rsidR="00E87BE2">
          <w:rPr>
            <w:noProof/>
            <w:webHidden/>
          </w:rPr>
          <w:fldChar w:fldCharType="end"/>
        </w:r>
      </w:hyperlink>
    </w:p>
    <w:p w14:paraId="0261D386" w14:textId="0786D441" w:rsidR="00E87BE2" w:rsidRDefault="00AF04B0">
      <w:pPr>
        <w:pStyle w:val="TOC3"/>
        <w:tabs>
          <w:tab w:val="left" w:pos="709"/>
        </w:tabs>
        <w:rPr>
          <w:rFonts w:eastAsiaTheme="minorEastAsia"/>
          <w:i w:val="0"/>
          <w:iCs w:val="0"/>
          <w:noProof/>
          <w:sz w:val="22"/>
          <w:szCs w:val="22"/>
          <w:lang w:eastAsia="sk-SK"/>
        </w:rPr>
      </w:pPr>
      <w:hyperlink w:anchor="_Toc31808984"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konečných ponúk</w:t>
        </w:r>
        <w:r w:rsidR="00E87BE2">
          <w:rPr>
            <w:noProof/>
            <w:webHidden/>
          </w:rPr>
          <w:tab/>
        </w:r>
        <w:r w:rsidR="00E87BE2">
          <w:rPr>
            <w:noProof/>
            <w:webHidden/>
          </w:rPr>
          <w:fldChar w:fldCharType="begin"/>
        </w:r>
        <w:r w:rsidR="00E87BE2">
          <w:rPr>
            <w:noProof/>
            <w:webHidden/>
          </w:rPr>
          <w:instrText xml:space="preserve"> PAGEREF _Toc31808984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7DFC60B1" w14:textId="7D64D2B7" w:rsidR="00E87BE2" w:rsidRDefault="00AF04B0">
      <w:pPr>
        <w:pStyle w:val="TOC3"/>
        <w:tabs>
          <w:tab w:val="left" w:pos="709"/>
        </w:tabs>
        <w:rPr>
          <w:rFonts w:eastAsiaTheme="minorEastAsia"/>
          <w:i w:val="0"/>
          <w:iCs w:val="0"/>
          <w:noProof/>
          <w:sz w:val="22"/>
          <w:szCs w:val="22"/>
          <w:lang w:eastAsia="sk-SK"/>
        </w:rPr>
      </w:pPr>
      <w:hyperlink w:anchor="_Toc31808985" w:history="1">
        <w:r w:rsidR="00E87BE2" w:rsidRPr="004424F5">
          <w:rPr>
            <w:rStyle w:val="Hyperlink"/>
            <w:rFonts w:ascii="Cambria" w:hAnsi="Cambria" w:cs="Times New Roman"/>
            <w:noProof/>
          </w:rPr>
          <w:t>11</w:t>
        </w:r>
        <w:r w:rsidR="00E87BE2">
          <w:rPr>
            <w:rFonts w:eastAsiaTheme="minorEastAsia"/>
            <w:i w:val="0"/>
            <w:iCs w:val="0"/>
            <w:noProof/>
            <w:sz w:val="22"/>
            <w:szCs w:val="22"/>
            <w:lang w:eastAsia="sk-SK"/>
          </w:rPr>
          <w:tab/>
        </w:r>
        <w:r w:rsidR="00E87BE2" w:rsidRPr="004424F5">
          <w:rPr>
            <w:rStyle w:val="Hyperlink"/>
            <w:rFonts w:ascii="Cambria" w:hAnsi="Cambria"/>
            <w:noProof/>
          </w:rPr>
          <w:t>Platnosť konečných ponúk</w:t>
        </w:r>
        <w:r w:rsidR="00E87BE2">
          <w:rPr>
            <w:noProof/>
            <w:webHidden/>
          </w:rPr>
          <w:tab/>
        </w:r>
        <w:r w:rsidR="00E87BE2">
          <w:rPr>
            <w:noProof/>
            <w:webHidden/>
          </w:rPr>
          <w:fldChar w:fldCharType="begin"/>
        </w:r>
        <w:r w:rsidR="00E87BE2">
          <w:rPr>
            <w:noProof/>
            <w:webHidden/>
          </w:rPr>
          <w:instrText xml:space="preserve"> PAGEREF _Toc31808985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56165C2A" w14:textId="20C391BC" w:rsidR="00E87BE2" w:rsidRDefault="00AF04B0">
      <w:pPr>
        <w:pStyle w:val="TOC3"/>
        <w:tabs>
          <w:tab w:val="left" w:pos="709"/>
        </w:tabs>
        <w:rPr>
          <w:rFonts w:eastAsiaTheme="minorEastAsia"/>
          <w:i w:val="0"/>
          <w:iCs w:val="0"/>
          <w:noProof/>
          <w:sz w:val="22"/>
          <w:szCs w:val="22"/>
          <w:lang w:eastAsia="sk-SK"/>
        </w:rPr>
      </w:pPr>
      <w:hyperlink w:anchor="_Toc31808986" w:history="1">
        <w:r w:rsidR="00E87BE2" w:rsidRPr="004424F5">
          <w:rPr>
            <w:rStyle w:val="Hyperlink"/>
            <w:rFonts w:ascii="Cambria" w:hAnsi="Cambria" w:cs="Times New Roman"/>
            <w:noProof/>
          </w:rPr>
          <w:t>12</w:t>
        </w:r>
        <w:r w:rsidR="00E87BE2">
          <w:rPr>
            <w:rFonts w:eastAsiaTheme="minorEastAsia"/>
            <w:i w:val="0"/>
            <w:iCs w:val="0"/>
            <w:noProof/>
            <w:sz w:val="22"/>
            <w:szCs w:val="22"/>
            <w:lang w:eastAsia="sk-SK"/>
          </w:rPr>
          <w:tab/>
        </w:r>
        <w:r w:rsidR="00E87BE2" w:rsidRPr="004424F5">
          <w:rPr>
            <w:rStyle w:val="Hyperlink"/>
            <w:rFonts w:ascii="Cambria" w:hAnsi="Cambria"/>
            <w:noProof/>
          </w:rPr>
          <w:t>Náklady na žiadosti o</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as</w:t>
        </w:r>
        <w:r w:rsidR="00E87BE2" w:rsidRPr="004424F5">
          <w:rPr>
            <w:rStyle w:val="Hyperlink"/>
            <w:rFonts w:ascii="Cambria" w:hAnsi="Cambria" w:cs="Proba Pro"/>
            <w:noProof/>
          </w:rPr>
          <w:t>ť</w:t>
        </w:r>
        <w:r w:rsidR="00E87BE2" w:rsidRPr="004424F5">
          <w:rPr>
            <w:rStyle w:val="Hyperlink"/>
            <w:rFonts w:ascii="Cambria" w:hAnsi="Cambria"/>
            <w:noProof/>
          </w:rPr>
          <w:t xml:space="preserve"> a ponuky</w:t>
        </w:r>
        <w:r w:rsidR="00E87BE2">
          <w:rPr>
            <w:noProof/>
            <w:webHidden/>
          </w:rPr>
          <w:tab/>
        </w:r>
        <w:r w:rsidR="00E87BE2">
          <w:rPr>
            <w:noProof/>
            <w:webHidden/>
          </w:rPr>
          <w:fldChar w:fldCharType="begin"/>
        </w:r>
        <w:r w:rsidR="00E87BE2">
          <w:rPr>
            <w:noProof/>
            <w:webHidden/>
          </w:rPr>
          <w:instrText xml:space="preserve"> PAGEREF _Toc31808986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32DA9D63" w14:textId="17D589DC" w:rsidR="00E87BE2" w:rsidRDefault="00AF04B0">
      <w:pPr>
        <w:pStyle w:val="TOC2"/>
        <w:rPr>
          <w:rFonts w:asciiTheme="minorHAnsi" w:eastAsiaTheme="minorEastAsia" w:hAnsiTheme="minorHAnsi" w:cstheme="minorBidi"/>
          <w:b w:val="0"/>
          <w:smallCaps w:val="0"/>
          <w:sz w:val="22"/>
          <w:szCs w:val="22"/>
          <w:lang w:eastAsia="sk-SK"/>
        </w:rPr>
      </w:pPr>
      <w:hyperlink w:anchor="_Toc31808987" w:history="1">
        <w:r w:rsidR="00E87BE2" w:rsidRPr="004424F5">
          <w:rPr>
            <w:rStyle w:val="Hyperlink"/>
          </w:rPr>
          <w:t>ODDIEL 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Dorozumievanie medzi Verejným obstarávateľom a</w:t>
        </w:r>
        <w:r w:rsidR="00E87BE2" w:rsidRPr="004424F5">
          <w:rPr>
            <w:rStyle w:val="Hyperlink"/>
            <w:rFonts w:cs="Calibri"/>
          </w:rPr>
          <w:t> </w:t>
        </w:r>
        <w:r w:rsidR="00E87BE2" w:rsidRPr="004424F5">
          <w:rPr>
            <w:rStyle w:val="Hyperlink"/>
          </w:rPr>
          <w:t>uch</w:t>
        </w:r>
        <w:r w:rsidR="00E87BE2" w:rsidRPr="004424F5">
          <w:rPr>
            <w:rStyle w:val="Hyperlink"/>
            <w:rFonts w:cs="Proba Pro"/>
          </w:rPr>
          <w:t>á</w:t>
        </w:r>
        <w:r w:rsidR="00E87BE2" w:rsidRPr="004424F5">
          <w:rPr>
            <w:rStyle w:val="Hyperlink"/>
          </w:rPr>
          <w:t>dza</w:t>
        </w:r>
        <w:r w:rsidR="00E87BE2" w:rsidRPr="004424F5">
          <w:rPr>
            <w:rStyle w:val="Hyperlink"/>
            <w:rFonts w:cs="Proba Pro"/>
          </w:rPr>
          <w:t>č</w:t>
        </w:r>
        <w:r w:rsidR="00E87BE2" w:rsidRPr="004424F5">
          <w:rPr>
            <w:rStyle w:val="Hyperlink"/>
          </w:rPr>
          <w:t>mi alebo z</w:t>
        </w:r>
        <w:r w:rsidR="00E87BE2" w:rsidRPr="004424F5">
          <w:rPr>
            <w:rStyle w:val="Hyperlink"/>
            <w:rFonts w:cs="Proba Pro"/>
          </w:rPr>
          <w:t>á</w:t>
        </w:r>
        <w:r w:rsidR="00E87BE2" w:rsidRPr="004424F5">
          <w:rPr>
            <w:rStyle w:val="Hyperlink"/>
          </w:rPr>
          <w:t>ujemcami</w:t>
        </w:r>
        <w:r w:rsidR="00E87BE2">
          <w:rPr>
            <w:webHidden/>
          </w:rPr>
          <w:tab/>
        </w:r>
        <w:r w:rsidR="00E87BE2">
          <w:rPr>
            <w:webHidden/>
          </w:rPr>
          <w:fldChar w:fldCharType="begin"/>
        </w:r>
        <w:r w:rsidR="00E87BE2">
          <w:rPr>
            <w:webHidden/>
          </w:rPr>
          <w:instrText xml:space="preserve"> PAGEREF _Toc31808987 \h </w:instrText>
        </w:r>
        <w:r w:rsidR="00E87BE2">
          <w:rPr>
            <w:webHidden/>
          </w:rPr>
        </w:r>
        <w:r w:rsidR="00E87BE2">
          <w:rPr>
            <w:webHidden/>
          </w:rPr>
          <w:fldChar w:fldCharType="separate"/>
        </w:r>
        <w:r w:rsidR="00E87BE2">
          <w:rPr>
            <w:webHidden/>
          </w:rPr>
          <w:t>10</w:t>
        </w:r>
        <w:r w:rsidR="00E87BE2">
          <w:rPr>
            <w:webHidden/>
          </w:rPr>
          <w:fldChar w:fldCharType="end"/>
        </w:r>
      </w:hyperlink>
    </w:p>
    <w:p w14:paraId="07D4A88C" w14:textId="14012127" w:rsidR="00E87BE2" w:rsidRDefault="00AF04B0">
      <w:pPr>
        <w:pStyle w:val="TOC3"/>
        <w:tabs>
          <w:tab w:val="left" w:pos="709"/>
        </w:tabs>
        <w:rPr>
          <w:rFonts w:eastAsiaTheme="minorEastAsia"/>
          <w:i w:val="0"/>
          <w:iCs w:val="0"/>
          <w:noProof/>
          <w:sz w:val="22"/>
          <w:szCs w:val="22"/>
          <w:lang w:eastAsia="sk-SK"/>
        </w:rPr>
      </w:pPr>
      <w:hyperlink w:anchor="_Toc31808988" w:history="1">
        <w:r w:rsidR="00E87BE2" w:rsidRPr="004424F5">
          <w:rPr>
            <w:rStyle w:val="Hyperlink"/>
            <w:rFonts w:ascii="Cambria" w:hAnsi="Cambria" w:cs="Times New Roman"/>
            <w:noProof/>
          </w:rPr>
          <w:t>13</w:t>
        </w:r>
        <w:r w:rsidR="00E87BE2">
          <w:rPr>
            <w:rFonts w:eastAsiaTheme="minorEastAsia"/>
            <w:i w:val="0"/>
            <w:iCs w:val="0"/>
            <w:noProof/>
            <w:sz w:val="22"/>
            <w:szCs w:val="22"/>
            <w:lang w:eastAsia="sk-SK"/>
          </w:rPr>
          <w:tab/>
        </w:r>
        <w:r w:rsidR="00E87BE2" w:rsidRPr="004424F5">
          <w:rPr>
            <w:rStyle w:val="Hyperlink"/>
            <w:rFonts w:ascii="Cambria" w:hAnsi="Cambria"/>
            <w:noProof/>
          </w:rPr>
          <w:t>Dorozumievanie medzi Verejným obstarávateľom a</w:t>
        </w:r>
        <w:r w:rsidR="00E87BE2" w:rsidRPr="004424F5">
          <w:rPr>
            <w:rStyle w:val="Hyperlink"/>
            <w:rFonts w:ascii="Cambria" w:hAnsi="Cambria" w:cs="Calibri"/>
            <w:noProof/>
          </w:rPr>
          <w:t> </w:t>
        </w:r>
        <w:r w:rsidR="00E87BE2" w:rsidRPr="004424F5">
          <w:rPr>
            <w:rStyle w:val="Hyperlink"/>
            <w:rFonts w:ascii="Cambria" w:hAnsi="Cambria"/>
            <w:noProof/>
          </w:rPr>
          <w:t>uch</w:t>
        </w:r>
        <w:r w:rsidR="00E87BE2" w:rsidRPr="004424F5">
          <w:rPr>
            <w:rStyle w:val="Hyperlink"/>
            <w:rFonts w:ascii="Cambria" w:hAnsi="Cambria" w:cs="Proba Pro"/>
            <w:noProof/>
          </w:rPr>
          <w:t>á</w:t>
        </w:r>
        <w:r w:rsidR="00E87BE2" w:rsidRPr="004424F5">
          <w:rPr>
            <w:rStyle w:val="Hyperlink"/>
            <w:rFonts w:ascii="Cambria" w:hAnsi="Cambria"/>
            <w:noProof/>
          </w:rPr>
          <w:t>dza</w:t>
        </w:r>
        <w:r w:rsidR="00E87BE2" w:rsidRPr="004424F5">
          <w:rPr>
            <w:rStyle w:val="Hyperlink"/>
            <w:rFonts w:ascii="Cambria" w:hAnsi="Cambria" w:cs="Proba Pro"/>
            <w:noProof/>
          </w:rPr>
          <w:t>č</w:t>
        </w:r>
        <w:r w:rsidR="00E87BE2" w:rsidRPr="004424F5">
          <w:rPr>
            <w:rStyle w:val="Hyperlink"/>
            <w:rFonts w:ascii="Cambria" w:hAnsi="Cambria"/>
            <w:noProof/>
          </w:rPr>
          <w:t>mi alebo z</w:t>
        </w:r>
        <w:r w:rsidR="00E87BE2" w:rsidRPr="004424F5">
          <w:rPr>
            <w:rStyle w:val="Hyperlink"/>
            <w:rFonts w:ascii="Cambria" w:hAnsi="Cambria" w:cs="Proba Pro"/>
            <w:noProof/>
          </w:rPr>
          <w:t>á</w:t>
        </w:r>
        <w:r w:rsidR="00E87BE2" w:rsidRPr="004424F5">
          <w:rPr>
            <w:rStyle w:val="Hyperlink"/>
            <w:rFonts w:ascii="Cambria" w:hAnsi="Cambria"/>
            <w:noProof/>
          </w:rPr>
          <w:t>ujemcami</w:t>
        </w:r>
        <w:r w:rsidR="00E87BE2">
          <w:rPr>
            <w:noProof/>
            <w:webHidden/>
          </w:rPr>
          <w:tab/>
        </w:r>
        <w:r w:rsidR="00E87BE2">
          <w:rPr>
            <w:noProof/>
            <w:webHidden/>
          </w:rPr>
          <w:fldChar w:fldCharType="begin"/>
        </w:r>
        <w:r w:rsidR="00E87BE2">
          <w:rPr>
            <w:noProof/>
            <w:webHidden/>
          </w:rPr>
          <w:instrText xml:space="preserve"> PAGEREF _Toc31808988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0452C493" w14:textId="0ED968CB" w:rsidR="00E87BE2" w:rsidRDefault="00AF04B0">
      <w:pPr>
        <w:pStyle w:val="TOC3"/>
        <w:tabs>
          <w:tab w:val="left" w:pos="709"/>
        </w:tabs>
        <w:rPr>
          <w:rFonts w:eastAsiaTheme="minorEastAsia"/>
          <w:i w:val="0"/>
          <w:iCs w:val="0"/>
          <w:noProof/>
          <w:sz w:val="22"/>
          <w:szCs w:val="22"/>
          <w:lang w:eastAsia="sk-SK"/>
        </w:rPr>
      </w:pPr>
      <w:hyperlink w:anchor="_Toc31808989" w:history="1">
        <w:r w:rsidR="00E87BE2" w:rsidRPr="004424F5">
          <w:rPr>
            <w:rStyle w:val="Hyperlink"/>
            <w:rFonts w:ascii="Cambria" w:hAnsi="Cambria" w:cs="Times New Roman"/>
            <w:noProof/>
          </w:rPr>
          <w:t>14</w:t>
        </w:r>
        <w:r w:rsidR="00E87BE2">
          <w:rPr>
            <w:rFonts w:eastAsiaTheme="minorEastAsia"/>
            <w:i w:val="0"/>
            <w:iCs w:val="0"/>
            <w:noProof/>
            <w:sz w:val="22"/>
            <w:szCs w:val="22"/>
            <w:lang w:eastAsia="sk-SK"/>
          </w:rPr>
          <w:tab/>
        </w:r>
        <w:r w:rsidR="00E87BE2" w:rsidRPr="004424F5">
          <w:rPr>
            <w:rStyle w:val="Hyperlink"/>
            <w:rFonts w:ascii="Cambria" w:hAnsi="Cambria"/>
            <w:noProof/>
          </w:rPr>
          <w:t>Vysvetľovanie a</w:t>
        </w:r>
        <w:r w:rsidR="00E87BE2" w:rsidRPr="004424F5">
          <w:rPr>
            <w:rStyle w:val="Hyperlink"/>
            <w:rFonts w:ascii="Cambria" w:hAnsi="Cambria" w:cs="Calibri"/>
            <w:noProof/>
          </w:rPr>
          <w:t> </w:t>
        </w:r>
        <w:r w:rsidR="00E87BE2" w:rsidRPr="004424F5">
          <w:rPr>
            <w:rStyle w:val="Hyperlink"/>
            <w:rFonts w:ascii="Cambria" w:hAnsi="Cambria"/>
            <w:noProof/>
          </w:rPr>
          <w:t>doplnenie s</w:t>
        </w:r>
        <w:r w:rsidR="00E87BE2" w:rsidRPr="004424F5">
          <w:rPr>
            <w:rStyle w:val="Hyperlink"/>
            <w:rFonts w:ascii="Cambria" w:hAnsi="Cambria" w:cs="Proba Pro"/>
            <w:noProof/>
          </w:rPr>
          <w:t>úť</w:t>
        </w:r>
        <w:r w:rsidR="00E87BE2" w:rsidRPr="004424F5">
          <w:rPr>
            <w:rStyle w:val="Hyperlink"/>
            <w:rFonts w:ascii="Cambria" w:hAnsi="Cambria"/>
            <w:noProof/>
          </w:rPr>
          <w:t>a</w:t>
        </w:r>
        <w:r w:rsidR="00E87BE2" w:rsidRPr="004424F5">
          <w:rPr>
            <w:rStyle w:val="Hyperlink"/>
            <w:rFonts w:ascii="Cambria" w:hAnsi="Cambria" w:cs="Proba Pro"/>
            <w:noProof/>
          </w:rPr>
          <w:t>ž</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podkladov</w:t>
        </w:r>
        <w:r w:rsidR="00E87BE2">
          <w:rPr>
            <w:noProof/>
            <w:webHidden/>
          </w:rPr>
          <w:tab/>
        </w:r>
        <w:r w:rsidR="00E87BE2">
          <w:rPr>
            <w:noProof/>
            <w:webHidden/>
          </w:rPr>
          <w:fldChar w:fldCharType="begin"/>
        </w:r>
        <w:r w:rsidR="00E87BE2">
          <w:rPr>
            <w:noProof/>
            <w:webHidden/>
          </w:rPr>
          <w:instrText xml:space="preserve"> PAGEREF _Toc31808989 \h </w:instrText>
        </w:r>
        <w:r w:rsidR="00E87BE2">
          <w:rPr>
            <w:noProof/>
            <w:webHidden/>
          </w:rPr>
        </w:r>
        <w:r w:rsidR="00E87BE2">
          <w:rPr>
            <w:noProof/>
            <w:webHidden/>
          </w:rPr>
          <w:fldChar w:fldCharType="separate"/>
        </w:r>
        <w:r w:rsidR="00E87BE2">
          <w:rPr>
            <w:noProof/>
            <w:webHidden/>
          </w:rPr>
          <w:t>11</w:t>
        </w:r>
        <w:r w:rsidR="00E87BE2">
          <w:rPr>
            <w:noProof/>
            <w:webHidden/>
          </w:rPr>
          <w:fldChar w:fldCharType="end"/>
        </w:r>
      </w:hyperlink>
    </w:p>
    <w:p w14:paraId="764BFA57" w14:textId="49C3E6D1" w:rsidR="00E87BE2" w:rsidRDefault="00AF04B0">
      <w:pPr>
        <w:pStyle w:val="TOC3"/>
        <w:tabs>
          <w:tab w:val="left" w:pos="709"/>
        </w:tabs>
        <w:rPr>
          <w:rFonts w:eastAsiaTheme="minorEastAsia"/>
          <w:i w:val="0"/>
          <w:iCs w:val="0"/>
          <w:noProof/>
          <w:sz w:val="22"/>
          <w:szCs w:val="22"/>
          <w:lang w:eastAsia="sk-SK"/>
        </w:rPr>
      </w:pPr>
      <w:hyperlink w:anchor="_Toc31808990" w:history="1">
        <w:r w:rsidR="00E87BE2" w:rsidRPr="004424F5">
          <w:rPr>
            <w:rStyle w:val="Hyperlink"/>
            <w:rFonts w:ascii="Cambria" w:hAnsi="Cambria" w:cs="Times New Roman"/>
            <w:noProof/>
          </w:rPr>
          <w:t>15</w:t>
        </w:r>
        <w:r w:rsidR="00E87BE2">
          <w:rPr>
            <w:rFonts w:eastAsiaTheme="minorEastAsia"/>
            <w:i w:val="0"/>
            <w:iCs w:val="0"/>
            <w:noProof/>
            <w:sz w:val="22"/>
            <w:szCs w:val="22"/>
            <w:lang w:eastAsia="sk-SK"/>
          </w:rPr>
          <w:tab/>
        </w:r>
        <w:r w:rsidR="00E87BE2" w:rsidRPr="004424F5">
          <w:rPr>
            <w:rStyle w:val="Hyperlink"/>
            <w:rFonts w:ascii="Cambria" w:hAnsi="Cambria"/>
            <w:noProof/>
          </w:rPr>
          <w:t>Obhliadka miesta realizácie predmetu zákazky</w:t>
        </w:r>
        <w:r w:rsidR="00E87BE2">
          <w:rPr>
            <w:noProof/>
            <w:webHidden/>
          </w:rPr>
          <w:tab/>
        </w:r>
        <w:r w:rsidR="00E87BE2">
          <w:rPr>
            <w:noProof/>
            <w:webHidden/>
          </w:rPr>
          <w:fldChar w:fldCharType="begin"/>
        </w:r>
        <w:r w:rsidR="00E87BE2">
          <w:rPr>
            <w:noProof/>
            <w:webHidden/>
          </w:rPr>
          <w:instrText xml:space="preserve"> PAGEREF _Toc31808990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5BCFCB9F" w14:textId="2FCFAAD6" w:rsidR="00E87BE2" w:rsidRDefault="00AF04B0">
      <w:pPr>
        <w:pStyle w:val="TOC2"/>
        <w:rPr>
          <w:rFonts w:asciiTheme="minorHAnsi" w:eastAsiaTheme="minorEastAsia" w:hAnsiTheme="minorHAnsi" w:cstheme="minorBidi"/>
          <w:b w:val="0"/>
          <w:smallCaps w:val="0"/>
          <w:sz w:val="22"/>
          <w:szCs w:val="22"/>
          <w:lang w:eastAsia="sk-SK"/>
        </w:rPr>
      </w:pPr>
      <w:hyperlink w:anchor="_Toc31808991" w:history="1">
        <w:r w:rsidR="00E87BE2" w:rsidRPr="004424F5">
          <w:rPr>
            <w:rStyle w:val="Hyperlink"/>
          </w:rPr>
          <w:t>ODDIEL III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Príprava základnej a</w:t>
        </w:r>
        <w:r w:rsidR="00E87BE2" w:rsidRPr="004424F5">
          <w:rPr>
            <w:rStyle w:val="Hyperlink"/>
            <w:rFonts w:cs="Calibri"/>
          </w:rPr>
          <w:t> </w:t>
        </w:r>
        <w:r w:rsidR="00E87BE2" w:rsidRPr="004424F5">
          <w:rPr>
            <w:rStyle w:val="Hyperlink"/>
          </w:rPr>
          <w:t>kone</w:t>
        </w:r>
        <w:r w:rsidR="00E87BE2" w:rsidRPr="004424F5">
          <w:rPr>
            <w:rStyle w:val="Hyperlink"/>
            <w:rFonts w:cs="Proba Pro"/>
          </w:rPr>
          <w:t>č</w:t>
        </w:r>
        <w:r w:rsidR="00E87BE2" w:rsidRPr="004424F5">
          <w:rPr>
            <w:rStyle w:val="Hyperlink"/>
          </w:rPr>
          <w:t>nej ponuky</w:t>
        </w:r>
        <w:r w:rsidR="00E87BE2">
          <w:rPr>
            <w:webHidden/>
          </w:rPr>
          <w:tab/>
        </w:r>
        <w:r w:rsidR="00E87BE2">
          <w:rPr>
            <w:webHidden/>
          </w:rPr>
          <w:fldChar w:fldCharType="begin"/>
        </w:r>
        <w:r w:rsidR="00E87BE2">
          <w:rPr>
            <w:webHidden/>
          </w:rPr>
          <w:instrText xml:space="preserve"> PAGEREF _Toc31808991 \h </w:instrText>
        </w:r>
        <w:r w:rsidR="00E87BE2">
          <w:rPr>
            <w:webHidden/>
          </w:rPr>
        </w:r>
        <w:r w:rsidR="00E87BE2">
          <w:rPr>
            <w:webHidden/>
          </w:rPr>
          <w:fldChar w:fldCharType="separate"/>
        </w:r>
        <w:r w:rsidR="00E87BE2">
          <w:rPr>
            <w:webHidden/>
          </w:rPr>
          <w:t>12</w:t>
        </w:r>
        <w:r w:rsidR="00E87BE2">
          <w:rPr>
            <w:webHidden/>
          </w:rPr>
          <w:fldChar w:fldCharType="end"/>
        </w:r>
      </w:hyperlink>
    </w:p>
    <w:p w14:paraId="4DC381E1" w14:textId="1A87E3FB" w:rsidR="00E87BE2" w:rsidRDefault="00AF04B0">
      <w:pPr>
        <w:pStyle w:val="TOC3"/>
        <w:tabs>
          <w:tab w:val="left" w:pos="709"/>
        </w:tabs>
        <w:rPr>
          <w:rFonts w:eastAsiaTheme="minorEastAsia"/>
          <w:i w:val="0"/>
          <w:iCs w:val="0"/>
          <w:noProof/>
          <w:sz w:val="22"/>
          <w:szCs w:val="22"/>
          <w:lang w:eastAsia="sk-SK"/>
        </w:rPr>
      </w:pPr>
      <w:hyperlink w:anchor="_Toc31808992" w:history="1">
        <w:r w:rsidR="00E87BE2" w:rsidRPr="004424F5">
          <w:rPr>
            <w:rStyle w:val="Hyperlink"/>
            <w:rFonts w:ascii="Cambria" w:hAnsi="Cambria" w:cs="Times New Roman"/>
            <w:noProof/>
          </w:rPr>
          <w:t>16</w:t>
        </w:r>
        <w:r w:rsidR="00E87BE2">
          <w:rPr>
            <w:rFonts w:eastAsiaTheme="minorEastAsia"/>
            <w:i w:val="0"/>
            <w:iCs w:val="0"/>
            <w:noProof/>
            <w:sz w:val="22"/>
            <w:szCs w:val="22"/>
            <w:lang w:eastAsia="sk-SK"/>
          </w:rPr>
          <w:tab/>
        </w:r>
        <w:r w:rsidR="00E87BE2" w:rsidRPr="004424F5">
          <w:rPr>
            <w:rStyle w:val="Hyperlink"/>
            <w:rFonts w:ascii="Cambria" w:hAnsi="Cambria"/>
            <w:noProof/>
          </w:rPr>
          <w:t>Jazyk ponúk</w:t>
        </w:r>
        <w:r w:rsidR="00E87BE2">
          <w:rPr>
            <w:noProof/>
            <w:webHidden/>
          </w:rPr>
          <w:tab/>
        </w:r>
        <w:r w:rsidR="00E87BE2">
          <w:rPr>
            <w:noProof/>
            <w:webHidden/>
          </w:rPr>
          <w:fldChar w:fldCharType="begin"/>
        </w:r>
        <w:r w:rsidR="00E87BE2">
          <w:rPr>
            <w:noProof/>
            <w:webHidden/>
          </w:rPr>
          <w:instrText xml:space="preserve"> PAGEREF _Toc31808992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605A7CE3" w14:textId="366DCE57" w:rsidR="00E87BE2" w:rsidRDefault="00AF04B0">
      <w:pPr>
        <w:pStyle w:val="TOC3"/>
        <w:tabs>
          <w:tab w:val="left" w:pos="709"/>
        </w:tabs>
        <w:rPr>
          <w:rFonts w:eastAsiaTheme="minorEastAsia"/>
          <w:i w:val="0"/>
          <w:iCs w:val="0"/>
          <w:noProof/>
          <w:sz w:val="22"/>
          <w:szCs w:val="22"/>
          <w:lang w:eastAsia="sk-SK"/>
        </w:rPr>
      </w:pPr>
      <w:hyperlink w:anchor="_Toc31808993" w:history="1">
        <w:r w:rsidR="00E87BE2" w:rsidRPr="004424F5">
          <w:rPr>
            <w:rStyle w:val="Hyperlink"/>
            <w:rFonts w:ascii="Cambria" w:hAnsi="Cambria" w:cs="Times New Roman"/>
            <w:noProof/>
          </w:rPr>
          <w:t>17</w:t>
        </w:r>
        <w:r w:rsidR="00E87BE2">
          <w:rPr>
            <w:rFonts w:eastAsiaTheme="minorEastAsia"/>
            <w:i w:val="0"/>
            <w:iCs w:val="0"/>
            <w:noProof/>
            <w:sz w:val="22"/>
            <w:szCs w:val="22"/>
            <w:lang w:eastAsia="sk-SK"/>
          </w:rPr>
          <w:tab/>
        </w:r>
        <w:r w:rsidR="00E87BE2" w:rsidRPr="004424F5">
          <w:rPr>
            <w:rStyle w:val="Hyperlink"/>
            <w:rFonts w:ascii="Cambria" w:hAnsi="Cambria"/>
            <w:noProof/>
          </w:rPr>
          <w:t>Zábezpeka</w:t>
        </w:r>
        <w:r w:rsidR="00E87BE2">
          <w:rPr>
            <w:noProof/>
            <w:webHidden/>
          </w:rPr>
          <w:tab/>
        </w:r>
        <w:r w:rsidR="00E87BE2">
          <w:rPr>
            <w:noProof/>
            <w:webHidden/>
          </w:rPr>
          <w:fldChar w:fldCharType="begin"/>
        </w:r>
        <w:r w:rsidR="00E87BE2">
          <w:rPr>
            <w:noProof/>
            <w:webHidden/>
          </w:rPr>
          <w:instrText xml:space="preserve"> PAGEREF _Toc31808993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0A75FCBD" w14:textId="4AE1293A" w:rsidR="00E87BE2" w:rsidRDefault="00AF04B0">
      <w:pPr>
        <w:pStyle w:val="TOC3"/>
        <w:tabs>
          <w:tab w:val="left" w:pos="709"/>
        </w:tabs>
        <w:rPr>
          <w:rFonts w:eastAsiaTheme="minorEastAsia"/>
          <w:i w:val="0"/>
          <w:iCs w:val="0"/>
          <w:noProof/>
          <w:sz w:val="22"/>
          <w:szCs w:val="22"/>
          <w:lang w:eastAsia="sk-SK"/>
        </w:rPr>
      </w:pPr>
      <w:hyperlink w:anchor="_Toc31808994" w:history="1">
        <w:r w:rsidR="00E87BE2" w:rsidRPr="004424F5">
          <w:rPr>
            <w:rStyle w:val="Hyperlink"/>
            <w:rFonts w:ascii="Cambria" w:hAnsi="Cambria" w:cs="Times New Roman"/>
            <w:noProof/>
          </w:rPr>
          <w:t>18</w:t>
        </w:r>
        <w:r w:rsidR="00E87BE2">
          <w:rPr>
            <w:rFonts w:eastAsiaTheme="minorEastAsia"/>
            <w:i w:val="0"/>
            <w:iCs w:val="0"/>
            <w:noProof/>
            <w:sz w:val="22"/>
            <w:szCs w:val="22"/>
            <w:lang w:eastAsia="sk-SK"/>
          </w:rPr>
          <w:tab/>
        </w:r>
        <w:r w:rsidR="00E87BE2" w:rsidRPr="004424F5">
          <w:rPr>
            <w:rStyle w:val="Hyperlink"/>
            <w:rFonts w:ascii="Cambria" w:hAnsi="Cambria"/>
            <w:noProof/>
          </w:rPr>
          <w:t>Mena a</w:t>
        </w:r>
        <w:r w:rsidR="00E87BE2" w:rsidRPr="004424F5">
          <w:rPr>
            <w:rStyle w:val="Hyperlink"/>
            <w:rFonts w:ascii="Cambria" w:hAnsi="Cambria" w:cs="Calibri"/>
            <w:noProof/>
          </w:rPr>
          <w:t> </w:t>
        </w:r>
        <w:r w:rsidR="00E87BE2" w:rsidRPr="004424F5">
          <w:rPr>
            <w:rStyle w:val="Hyperlink"/>
            <w:rFonts w:ascii="Cambria" w:hAnsi="Cambria"/>
            <w:noProof/>
          </w:rPr>
          <w:t>ceny uv</w:t>
        </w:r>
        <w:r w:rsidR="00E87BE2" w:rsidRPr="004424F5">
          <w:rPr>
            <w:rStyle w:val="Hyperlink"/>
            <w:rFonts w:ascii="Cambria" w:hAnsi="Cambria" w:cs="Proba Pro"/>
            <w:noProof/>
          </w:rPr>
          <w:t>á</w:t>
        </w:r>
        <w:r w:rsidR="00E87BE2" w:rsidRPr="004424F5">
          <w:rPr>
            <w:rStyle w:val="Hyperlink"/>
            <w:rFonts w:ascii="Cambria" w:hAnsi="Cambria"/>
            <w:noProof/>
          </w:rPr>
          <w:t>dzan</w:t>
        </w:r>
        <w:r w:rsidR="00E87BE2" w:rsidRPr="004424F5">
          <w:rPr>
            <w:rStyle w:val="Hyperlink"/>
            <w:rFonts w:ascii="Cambria" w:hAnsi="Cambria" w:cs="Proba Pro"/>
            <w:noProof/>
          </w:rPr>
          <w:t>é</w:t>
        </w:r>
        <w:r w:rsidR="00E87BE2" w:rsidRPr="004424F5">
          <w:rPr>
            <w:rStyle w:val="Hyperlink"/>
            <w:rFonts w:ascii="Cambria" w:hAnsi="Cambria"/>
            <w:noProof/>
          </w:rPr>
          <w:t xml:space="preserve"> v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_Toc31808994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B6DA431" w14:textId="0DFE1A67" w:rsidR="00E87BE2" w:rsidRDefault="00AF04B0">
      <w:pPr>
        <w:pStyle w:val="TOC3"/>
        <w:tabs>
          <w:tab w:val="left" w:pos="709"/>
        </w:tabs>
        <w:rPr>
          <w:rFonts w:eastAsiaTheme="minorEastAsia"/>
          <w:i w:val="0"/>
          <w:iCs w:val="0"/>
          <w:noProof/>
          <w:sz w:val="22"/>
          <w:szCs w:val="22"/>
          <w:lang w:eastAsia="sk-SK"/>
        </w:rPr>
      </w:pPr>
      <w:hyperlink w:anchor="_Toc31808995" w:history="1">
        <w:r w:rsidR="00E87BE2" w:rsidRPr="004424F5">
          <w:rPr>
            <w:rStyle w:val="Hyperlink"/>
            <w:rFonts w:ascii="Cambria" w:hAnsi="Cambria" w:cs="Times New Roman"/>
            <w:noProof/>
          </w:rPr>
          <w:t>19</w:t>
        </w:r>
        <w:r w:rsidR="00E87BE2">
          <w:rPr>
            <w:rFonts w:eastAsiaTheme="minorEastAsia"/>
            <w:i w:val="0"/>
            <w:iCs w:val="0"/>
            <w:noProof/>
            <w:sz w:val="22"/>
            <w:szCs w:val="22"/>
            <w:lang w:eastAsia="sk-SK"/>
          </w:rPr>
          <w:tab/>
        </w:r>
        <w:r w:rsidR="00E87BE2" w:rsidRPr="004424F5">
          <w:rPr>
            <w:rStyle w:val="Hyperlink"/>
            <w:rFonts w:ascii="Cambria" w:hAnsi="Cambria"/>
            <w:noProof/>
          </w:rPr>
          <w:t>Vyhotovenie ponúk</w:t>
        </w:r>
        <w:r w:rsidR="00E87BE2">
          <w:rPr>
            <w:noProof/>
            <w:webHidden/>
          </w:rPr>
          <w:tab/>
        </w:r>
        <w:r w:rsidR="00E87BE2">
          <w:rPr>
            <w:noProof/>
            <w:webHidden/>
          </w:rPr>
          <w:fldChar w:fldCharType="begin"/>
        </w:r>
        <w:r w:rsidR="00E87BE2">
          <w:rPr>
            <w:noProof/>
            <w:webHidden/>
          </w:rPr>
          <w:instrText xml:space="preserve"> PAGEREF _Toc31808995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840DB38" w14:textId="50648EFC" w:rsidR="00E87BE2" w:rsidRDefault="00AF04B0">
      <w:pPr>
        <w:pStyle w:val="TOC3"/>
        <w:tabs>
          <w:tab w:val="left" w:pos="709"/>
        </w:tabs>
        <w:rPr>
          <w:rFonts w:eastAsiaTheme="minorEastAsia"/>
          <w:i w:val="0"/>
          <w:iCs w:val="0"/>
          <w:noProof/>
          <w:sz w:val="22"/>
          <w:szCs w:val="22"/>
          <w:lang w:eastAsia="sk-SK"/>
        </w:rPr>
      </w:pPr>
      <w:hyperlink w:anchor="_Toc31808996" w:history="1">
        <w:r w:rsidR="00E87BE2" w:rsidRPr="004424F5">
          <w:rPr>
            <w:rStyle w:val="Hyperlink"/>
            <w:rFonts w:ascii="Cambria" w:hAnsi="Cambria" w:cs="Times New Roman"/>
            <w:noProof/>
          </w:rPr>
          <w:t>20</w:t>
        </w:r>
        <w:r w:rsidR="00E87BE2">
          <w:rPr>
            <w:rFonts w:eastAsiaTheme="minorEastAsia"/>
            <w:i w:val="0"/>
            <w:iCs w:val="0"/>
            <w:noProof/>
            <w:sz w:val="22"/>
            <w:szCs w:val="22"/>
            <w:lang w:eastAsia="sk-SK"/>
          </w:rPr>
          <w:tab/>
        </w:r>
        <w:r w:rsidR="00E87BE2" w:rsidRPr="004424F5">
          <w:rPr>
            <w:rStyle w:val="Hyperlink"/>
            <w:rFonts w:ascii="Cambria" w:hAnsi="Cambria"/>
            <w:noProof/>
          </w:rPr>
          <w:t>Konflikt záujmov</w:t>
        </w:r>
        <w:r w:rsidR="00E87BE2">
          <w:rPr>
            <w:noProof/>
            <w:webHidden/>
          </w:rPr>
          <w:tab/>
        </w:r>
        <w:r w:rsidR="00E87BE2">
          <w:rPr>
            <w:noProof/>
            <w:webHidden/>
          </w:rPr>
          <w:fldChar w:fldCharType="begin"/>
        </w:r>
        <w:r w:rsidR="00E87BE2">
          <w:rPr>
            <w:noProof/>
            <w:webHidden/>
          </w:rPr>
          <w:instrText xml:space="preserve"> PAGEREF _Toc31808996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1B26D115" w14:textId="141B5DCF" w:rsidR="00E87BE2" w:rsidRDefault="00AF04B0">
      <w:pPr>
        <w:pStyle w:val="TOC2"/>
        <w:rPr>
          <w:rFonts w:asciiTheme="minorHAnsi" w:eastAsiaTheme="minorEastAsia" w:hAnsiTheme="minorHAnsi" w:cstheme="minorBidi"/>
          <w:b w:val="0"/>
          <w:smallCaps w:val="0"/>
          <w:sz w:val="22"/>
          <w:szCs w:val="22"/>
          <w:lang w:eastAsia="sk-SK"/>
        </w:rPr>
      </w:pPr>
      <w:hyperlink w:anchor="_Toc31808997" w:history="1">
        <w:r w:rsidR="00E87BE2" w:rsidRPr="004424F5">
          <w:rPr>
            <w:rStyle w:val="Hyperlink"/>
          </w:rPr>
          <w:t>ODDIEL IV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Predkladanie ponúk</w:t>
        </w:r>
        <w:r w:rsidR="00E87BE2">
          <w:rPr>
            <w:webHidden/>
          </w:rPr>
          <w:tab/>
        </w:r>
        <w:r w:rsidR="00E87BE2">
          <w:rPr>
            <w:webHidden/>
          </w:rPr>
          <w:fldChar w:fldCharType="begin"/>
        </w:r>
        <w:r w:rsidR="00E87BE2">
          <w:rPr>
            <w:webHidden/>
          </w:rPr>
          <w:instrText xml:space="preserve"> PAGEREF _Toc31808997 \h </w:instrText>
        </w:r>
        <w:r w:rsidR="00E87BE2">
          <w:rPr>
            <w:webHidden/>
          </w:rPr>
        </w:r>
        <w:r w:rsidR="00E87BE2">
          <w:rPr>
            <w:webHidden/>
          </w:rPr>
          <w:fldChar w:fldCharType="separate"/>
        </w:r>
        <w:r w:rsidR="00E87BE2">
          <w:rPr>
            <w:webHidden/>
          </w:rPr>
          <w:t>15</w:t>
        </w:r>
        <w:r w:rsidR="00E87BE2">
          <w:rPr>
            <w:webHidden/>
          </w:rPr>
          <w:fldChar w:fldCharType="end"/>
        </w:r>
      </w:hyperlink>
    </w:p>
    <w:p w14:paraId="3B2FCF06" w14:textId="186769F8" w:rsidR="00E87BE2" w:rsidRDefault="00AF04B0">
      <w:pPr>
        <w:pStyle w:val="TOC3"/>
        <w:tabs>
          <w:tab w:val="left" w:pos="709"/>
        </w:tabs>
        <w:rPr>
          <w:rFonts w:eastAsiaTheme="minorEastAsia"/>
          <w:i w:val="0"/>
          <w:iCs w:val="0"/>
          <w:noProof/>
          <w:sz w:val="22"/>
          <w:szCs w:val="22"/>
          <w:lang w:eastAsia="sk-SK"/>
        </w:rPr>
      </w:pPr>
      <w:hyperlink w:anchor="_Toc31808998" w:history="1">
        <w:r w:rsidR="00E87BE2" w:rsidRPr="004424F5">
          <w:rPr>
            <w:rStyle w:val="Hyperlink"/>
            <w:rFonts w:ascii="Cambria" w:hAnsi="Cambria" w:cs="Times New Roman"/>
            <w:noProof/>
          </w:rPr>
          <w:t>21</w:t>
        </w:r>
        <w:r w:rsidR="00E87BE2">
          <w:rPr>
            <w:rFonts w:eastAsiaTheme="minorEastAsia"/>
            <w:i w:val="0"/>
            <w:iCs w:val="0"/>
            <w:noProof/>
            <w:sz w:val="22"/>
            <w:szCs w:val="22"/>
            <w:lang w:eastAsia="sk-SK"/>
          </w:rPr>
          <w:tab/>
        </w:r>
        <w:r w:rsidR="00E87BE2" w:rsidRPr="004424F5">
          <w:rPr>
            <w:rStyle w:val="Hyperlink"/>
            <w:rFonts w:ascii="Cambria" w:hAnsi="Cambria"/>
            <w:noProof/>
          </w:rPr>
          <w:t>Spôsob predloženia ponuky všeobecne</w:t>
        </w:r>
        <w:r w:rsidR="00E87BE2">
          <w:rPr>
            <w:noProof/>
            <w:webHidden/>
          </w:rPr>
          <w:tab/>
        </w:r>
        <w:r w:rsidR="00E87BE2">
          <w:rPr>
            <w:noProof/>
            <w:webHidden/>
          </w:rPr>
          <w:fldChar w:fldCharType="begin"/>
        </w:r>
        <w:r w:rsidR="00E87BE2">
          <w:rPr>
            <w:noProof/>
            <w:webHidden/>
          </w:rPr>
          <w:instrText xml:space="preserve"> PAGEREF _Toc31808998 \h </w:instrText>
        </w:r>
        <w:r w:rsidR="00E87BE2">
          <w:rPr>
            <w:noProof/>
            <w:webHidden/>
          </w:rPr>
        </w:r>
        <w:r w:rsidR="00E87BE2">
          <w:rPr>
            <w:noProof/>
            <w:webHidden/>
          </w:rPr>
          <w:fldChar w:fldCharType="separate"/>
        </w:r>
        <w:r w:rsidR="00E87BE2">
          <w:rPr>
            <w:noProof/>
            <w:webHidden/>
          </w:rPr>
          <w:t>15</w:t>
        </w:r>
        <w:r w:rsidR="00E87BE2">
          <w:rPr>
            <w:noProof/>
            <w:webHidden/>
          </w:rPr>
          <w:fldChar w:fldCharType="end"/>
        </w:r>
      </w:hyperlink>
    </w:p>
    <w:p w14:paraId="3425DC17" w14:textId="192F8859" w:rsidR="00E87BE2" w:rsidRDefault="00AF04B0">
      <w:pPr>
        <w:pStyle w:val="TOC3"/>
        <w:tabs>
          <w:tab w:val="left" w:pos="709"/>
        </w:tabs>
        <w:rPr>
          <w:rFonts w:eastAsiaTheme="minorEastAsia"/>
          <w:i w:val="0"/>
          <w:iCs w:val="0"/>
          <w:noProof/>
          <w:sz w:val="22"/>
          <w:szCs w:val="22"/>
          <w:lang w:eastAsia="sk-SK"/>
        </w:rPr>
      </w:pPr>
      <w:hyperlink w:anchor="_Toc31808999" w:history="1">
        <w:r w:rsidR="00E87BE2" w:rsidRPr="004424F5">
          <w:rPr>
            <w:rStyle w:val="Hyperlink"/>
            <w:rFonts w:ascii="Cambria" w:hAnsi="Cambria" w:cs="Times New Roman"/>
            <w:noProof/>
          </w:rPr>
          <w:t>22</w:t>
        </w:r>
        <w:r w:rsidR="00E87BE2">
          <w:rPr>
            <w:rFonts w:eastAsiaTheme="minorEastAsia"/>
            <w:i w:val="0"/>
            <w:iCs w:val="0"/>
            <w:noProof/>
            <w:sz w:val="22"/>
            <w:szCs w:val="22"/>
            <w:lang w:eastAsia="sk-SK"/>
          </w:rPr>
          <w:tab/>
        </w:r>
        <w:r w:rsidR="00E87BE2" w:rsidRPr="004424F5">
          <w:rPr>
            <w:rStyle w:val="Hyperlink"/>
            <w:rFonts w:ascii="Cambria" w:hAnsi="Cambria"/>
            <w:noProof/>
          </w:rPr>
          <w:t>Spôsob a</w:t>
        </w:r>
        <w:r w:rsidR="00E87BE2" w:rsidRPr="004424F5">
          <w:rPr>
            <w:rStyle w:val="Hyperlink"/>
            <w:rFonts w:ascii="Cambria" w:hAnsi="Cambria" w:cs="Calibri"/>
            <w:noProof/>
          </w:rPr>
          <w:t> </w:t>
        </w:r>
        <w:r w:rsidR="00E87BE2" w:rsidRPr="004424F5">
          <w:rPr>
            <w:rStyle w:val="Hyperlink"/>
            <w:rFonts w:ascii="Cambria" w:hAnsi="Cambria"/>
            <w:noProof/>
          </w:rPr>
          <w:t>lehota na predkladanie základných ponúk</w:t>
        </w:r>
        <w:r w:rsidR="00E87BE2">
          <w:rPr>
            <w:noProof/>
            <w:webHidden/>
          </w:rPr>
          <w:tab/>
        </w:r>
        <w:r w:rsidR="00E87BE2">
          <w:rPr>
            <w:noProof/>
            <w:webHidden/>
          </w:rPr>
          <w:fldChar w:fldCharType="begin"/>
        </w:r>
        <w:r w:rsidR="00E87BE2">
          <w:rPr>
            <w:noProof/>
            <w:webHidden/>
          </w:rPr>
          <w:instrText xml:space="preserve"> PAGEREF _Toc31808999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2B794010" w14:textId="7B5D92A2" w:rsidR="00E87BE2" w:rsidRDefault="00AF04B0">
      <w:pPr>
        <w:pStyle w:val="TOC3"/>
        <w:tabs>
          <w:tab w:val="left" w:pos="709"/>
        </w:tabs>
        <w:rPr>
          <w:rFonts w:eastAsiaTheme="minorEastAsia"/>
          <w:i w:val="0"/>
          <w:iCs w:val="0"/>
          <w:noProof/>
          <w:sz w:val="22"/>
          <w:szCs w:val="22"/>
          <w:lang w:eastAsia="sk-SK"/>
        </w:rPr>
      </w:pPr>
      <w:hyperlink w:anchor="_Toc31809000" w:history="1">
        <w:r w:rsidR="00E87BE2" w:rsidRPr="004424F5">
          <w:rPr>
            <w:rStyle w:val="Hyperlink"/>
            <w:rFonts w:ascii="Cambria" w:hAnsi="Cambria" w:cs="Times New Roman"/>
            <w:noProof/>
          </w:rPr>
          <w:t>23</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lehota na predkladanie kone</w:t>
        </w:r>
        <w:r w:rsidR="00E87BE2" w:rsidRPr="004424F5">
          <w:rPr>
            <w:rStyle w:val="Hyperlink"/>
            <w:rFonts w:ascii="Cambria" w:hAnsi="Cambria" w:cs="Proba Pro"/>
            <w:noProof/>
          </w:rPr>
          <w:t>č</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_Toc31809000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659B7A41" w14:textId="216D8A12" w:rsidR="00E87BE2" w:rsidRDefault="00AF04B0">
      <w:pPr>
        <w:pStyle w:val="TOC3"/>
        <w:tabs>
          <w:tab w:val="left" w:pos="709"/>
        </w:tabs>
        <w:rPr>
          <w:rFonts w:eastAsiaTheme="minorEastAsia"/>
          <w:i w:val="0"/>
          <w:iCs w:val="0"/>
          <w:noProof/>
          <w:sz w:val="22"/>
          <w:szCs w:val="22"/>
          <w:lang w:eastAsia="sk-SK"/>
        </w:rPr>
      </w:pPr>
      <w:hyperlink w:anchor="_Toc31809001" w:history="1">
        <w:r w:rsidR="00E87BE2" w:rsidRPr="004424F5">
          <w:rPr>
            <w:rStyle w:val="Hyperlink"/>
            <w:rFonts w:ascii="Cambria" w:hAnsi="Cambria" w:cs="Times New Roman"/>
            <w:noProof/>
          </w:rPr>
          <w:t>24</w:t>
        </w:r>
        <w:r w:rsidR="00E87BE2">
          <w:rPr>
            <w:rFonts w:eastAsiaTheme="minorEastAsia"/>
            <w:i w:val="0"/>
            <w:iCs w:val="0"/>
            <w:noProof/>
            <w:sz w:val="22"/>
            <w:szCs w:val="22"/>
            <w:lang w:eastAsia="sk-SK"/>
          </w:rPr>
          <w:tab/>
        </w:r>
        <w:r w:rsidR="00E87BE2" w:rsidRPr="004424F5">
          <w:rPr>
            <w:rStyle w:val="Hyperlink"/>
            <w:rFonts w:ascii="Cambria" w:hAnsi="Cambria"/>
            <w:noProof/>
          </w:rPr>
          <w:t>Doplnenie, zmena a</w:t>
        </w:r>
        <w:r w:rsidR="00E87BE2" w:rsidRPr="004424F5">
          <w:rPr>
            <w:rStyle w:val="Hyperlink"/>
            <w:rFonts w:ascii="Cambria" w:hAnsi="Cambria" w:cs="Calibri"/>
            <w:noProof/>
          </w:rPr>
          <w:t> </w:t>
        </w:r>
        <w:r w:rsidR="00E87BE2" w:rsidRPr="004424F5">
          <w:rPr>
            <w:rStyle w:val="Hyperlink"/>
            <w:rFonts w:ascii="Cambria" w:hAnsi="Cambria"/>
            <w:noProof/>
          </w:rPr>
          <w:t>odvolanie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_Toc31809001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18AE04A7" w14:textId="657E6B94" w:rsidR="00E87BE2" w:rsidRDefault="00AF04B0">
      <w:pPr>
        <w:pStyle w:val="TOC2"/>
        <w:rPr>
          <w:rFonts w:asciiTheme="minorHAnsi" w:eastAsiaTheme="minorEastAsia" w:hAnsiTheme="minorHAnsi" w:cstheme="minorBidi"/>
          <w:b w:val="0"/>
          <w:smallCaps w:val="0"/>
          <w:sz w:val="22"/>
          <w:szCs w:val="22"/>
          <w:lang w:eastAsia="sk-SK"/>
        </w:rPr>
      </w:pPr>
      <w:hyperlink w:anchor="_Toc31809002" w:history="1">
        <w:r w:rsidR="00E87BE2" w:rsidRPr="004424F5">
          <w:rPr>
            <w:rStyle w:val="Hyperlink"/>
          </w:rPr>
          <w:t>ODDIEL 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Otváranie, rokovanie a</w:t>
        </w:r>
        <w:r w:rsidR="00E87BE2" w:rsidRPr="004424F5">
          <w:rPr>
            <w:rStyle w:val="Hyperlink"/>
            <w:rFonts w:cs="Calibri"/>
          </w:rPr>
          <w:t> </w:t>
        </w:r>
        <w:r w:rsidR="00E87BE2" w:rsidRPr="004424F5">
          <w:rPr>
            <w:rStyle w:val="Hyperlink"/>
          </w:rPr>
          <w:t>vyhodnotenie pon</w:t>
        </w:r>
        <w:r w:rsidR="00E87BE2" w:rsidRPr="004424F5">
          <w:rPr>
            <w:rStyle w:val="Hyperlink"/>
            <w:rFonts w:cs="Proba Pro"/>
          </w:rPr>
          <w:t>ú</w:t>
        </w:r>
        <w:r w:rsidR="00E87BE2" w:rsidRPr="004424F5">
          <w:rPr>
            <w:rStyle w:val="Hyperlink"/>
          </w:rPr>
          <w:t>k</w:t>
        </w:r>
        <w:r w:rsidR="00E87BE2">
          <w:rPr>
            <w:webHidden/>
          </w:rPr>
          <w:tab/>
        </w:r>
        <w:r w:rsidR="00E87BE2">
          <w:rPr>
            <w:webHidden/>
          </w:rPr>
          <w:fldChar w:fldCharType="begin"/>
        </w:r>
        <w:r w:rsidR="00E87BE2">
          <w:rPr>
            <w:webHidden/>
          </w:rPr>
          <w:instrText xml:space="preserve"> PAGEREF _Toc31809002 \h </w:instrText>
        </w:r>
        <w:r w:rsidR="00E87BE2">
          <w:rPr>
            <w:webHidden/>
          </w:rPr>
        </w:r>
        <w:r w:rsidR="00E87BE2">
          <w:rPr>
            <w:webHidden/>
          </w:rPr>
          <w:fldChar w:fldCharType="separate"/>
        </w:r>
        <w:r w:rsidR="00E87BE2">
          <w:rPr>
            <w:webHidden/>
          </w:rPr>
          <w:t>17</w:t>
        </w:r>
        <w:r w:rsidR="00E87BE2">
          <w:rPr>
            <w:webHidden/>
          </w:rPr>
          <w:fldChar w:fldCharType="end"/>
        </w:r>
      </w:hyperlink>
    </w:p>
    <w:p w14:paraId="66F549DD" w14:textId="1D5A97BE" w:rsidR="00E87BE2" w:rsidRDefault="00AF04B0">
      <w:pPr>
        <w:pStyle w:val="TOC3"/>
        <w:tabs>
          <w:tab w:val="left" w:pos="709"/>
        </w:tabs>
        <w:rPr>
          <w:rFonts w:eastAsiaTheme="minorEastAsia"/>
          <w:i w:val="0"/>
          <w:iCs w:val="0"/>
          <w:noProof/>
          <w:sz w:val="22"/>
          <w:szCs w:val="22"/>
          <w:lang w:eastAsia="sk-SK"/>
        </w:rPr>
      </w:pPr>
      <w:hyperlink w:anchor="_Toc31809003" w:history="1">
        <w:r w:rsidR="00E87BE2" w:rsidRPr="004424F5">
          <w:rPr>
            <w:rStyle w:val="Hyperlink"/>
            <w:rFonts w:ascii="Cambria" w:hAnsi="Cambria" w:cs="Times New Roman"/>
            <w:noProof/>
          </w:rPr>
          <w:t>25</w:t>
        </w:r>
        <w:r w:rsidR="00E87BE2">
          <w:rPr>
            <w:rFonts w:eastAsiaTheme="minorEastAsia"/>
            <w:i w:val="0"/>
            <w:iCs w:val="0"/>
            <w:noProof/>
            <w:sz w:val="22"/>
            <w:szCs w:val="22"/>
            <w:lang w:eastAsia="sk-SK"/>
          </w:rPr>
          <w:tab/>
        </w:r>
        <w:r w:rsidR="00E87BE2" w:rsidRPr="004424F5">
          <w:rPr>
            <w:rStyle w:val="Hyperlink"/>
            <w:rFonts w:ascii="Cambria" w:hAnsi="Cambria"/>
            <w:noProof/>
          </w:rPr>
          <w:t>Otváranie základných ponúk</w:t>
        </w:r>
        <w:r w:rsidR="00E87BE2">
          <w:rPr>
            <w:noProof/>
            <w:webHidden/>
          </w:rPr>
          <w:tab/>
        </w:r>
        <w:r w:rsidR="00E87BE2">
          <w:rPr>
            <w:noProof/>
            <w:webHidden/>
          </w:rPr>
          <w:fldChar w:fldCharType="begin"/>
        </w:r>
        <w:r w:rsidR="00E87BE2">
          <w:rPr>
            <w:noProof/>
            <w:webHidden/>
          </w:rPr>
          <w:instrText xml:space="preserve"> PAGEREF _Toc31809003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6B1FA343" w14:textId="01AEDF3C" w:rsidR="00E87BE2" w:rsidRDefault="00AF04B0">
      <w:pPr>
        <w:pStyle w:val="TOC3"/>
        <w:tabs>
          <w:tab w:val="left" w:pos="709"/>
        </w:tabs>
        <w:rPr>
          <w:rFonts w:eastAsiaTheme="minorEastAsia"/>
          <w:i w:val="0"/>
          <w:iCs w:val="0"/>
          <w:noProof/>
          <w:sz w:val="22"/>
          <w:szCs w:val="22"/>
          <w:lang w:eastAsia="sk-SK"/>
        </w:rPr>
      </w:pPr>
      <w:hyperlink w:anchor="_Toc31809004" w:history="1">
        <w:r w:rsidR="00E87BE2" w:rsidRPr="004424F5">
          <w:rPr>
            <w:rStyle w:val="Hyperlink"/>
            <w:rFonts w:ascii="Cambria" w:hAnsi="Cambria" w:cs="Times New Roman"/>
            <w:noProof/>
          </w:rPr>
          <w:t>26</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_Toc31809004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37C72479" w14:textId="0CB3D66B" w:rsidR="00E87BE2" w:rsidRDefault="00AF04B0">
      <w:pPr>
        <w:pStyle w:val="TOC3"/>
        <w:tabs>
          <w:tab w:val="left" w:pos="709"/>
        </w:tabs>
        <w:rPr>
          <w:rFonts w:eastAsiaTheme="minorEastAsia"/>
          <w:i w:val="0"/>
          <w:iCs w:val="0"/>
          <w:noProof/>
          <w:sz w:val="22"/>
          <w:szCs w:val="22"/>
          <w:lang w:eastAsia="sk-SK"/>
        </w:rPr>
      </w:pPr>
      <w:hyperlink w:anchor="_Toc31809005" w:history="1">
        <w:r w:rsidR="00E87BE2" w:rsidRPr="004424F5">
          <w:rPr>
            <w:rStyle w:val="Hyperlink"/>
            <w:rFonts w:ascii="Cambria" w:hAnsi="Cambria" w:cs="Times New Roman"/>
            <w:noProof/>
          </w:rPr>
          <w:t>27</w:t>
        </w:r>
        <w:r w:rsidR="00E87BE2">
          <w:rPr>
            <w:rFonts w:eastAsiaTheme="minorEastAsia"/>
            <w:i w:val="0"/>
            <w:iCs w:val="0"/>
            <w:noProof/>
            <w:sz w:val="22"/>
            <w:szCs w:val="22"/>
            <w:lang w:eastAsia="sk-SK"/>
          </w:rPr>
          <w:tab/>
        </w:r>
        <w:r w:rsidR="00E87BE2" w:rsidRPr="004424F5">
          <w:rPr>
            <w:rStyle w:val="Hyperlink"/>
            <w:rFonts w:ascii="Cambria" w:hAnsi="Cambria"/>
            <w:noProof/>
          </w:rPr>
          <w:t>Otváranie konečných ponúk</w:t>
        </w:r>
        <w:r w:rsidR="00E87BE2">
          <w:rPr>
            <w:noProof/>
            <w:webHidden/>
          </w:rPr>
          <w:tab/>
        </w:r>
        <w:r w:rsidR="00E87BE2">
          <w:rPr>
            <w:noProof/>
            <w:webHidden/>
          </w:rPr>
          <w:fldChar w:fldCharType="begin"/>
        </w:r>
        <w:r w:rsidR="00E87BE2">
          <w:rPr>
            <w:noProof/>
            <w:webHidden/>
          </w:rPr>
          <w:instrText xml:space="preserve"> PAGEREF _Toc31809005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6DCEF56B" w14:textId="495BFC9E" w:rsidR="00E87BE2" w:rsidRDefault="00AF04B0">
      <w:pPr>
        <w:pStyle w:val="TOC3"/>
        <w:tabs>
          <w:tab w:val="left" w:pos="709"/>
        </w:tabs>
        <w:rPr>
          <w:rFonts w:eastAsiaTheme="minorEastAsia"/>
          <w:i w:val="0"/>
          <w:iCs w:val="0"/>
          <w:noProof/>
          <w:sz w:val="22"/>
          <w:szCs w:val="22"/>
          <w:lang w:eastAsia="sk-SK"/>
        </w:rPr>
      </w:pPr>
      <w:hyperlink w:anchor="_Toc31809006" w:history="1">
        <w:r w:rsidR="00E87BE2" w:rsidRPr="004424F5">
          <w:rPr>
            <w:rStyle w:val="Hyperlink"/>
            <w:rFonts w:ascii="Cambria" w:hAnsi="Cambria" w:cs="Times New Roman"/>
            <w:noProof/>
          </w:rPr>
          <w:t>28</w:t>
        </w:r>
        <w:r w:rsidR="00E87BE2">
          <w:rPr>
            <w:rFonts w:eastAsiaTheme="minorEastAsia"/>
            <w:i w:val="0"/>
            <w:iCs w:val="0"/>
            <w:noProof/>
            <w:sz w:val="22"/>
            <w:szCs w:val="22"/>
            <w:lang w:eastAsia="sk-SK"/>
          </w:rPr>
          <w:tab/>
        </w:r>
        <w:r w:rsidR="00E87BE2" w:rsidRPr="004424F5">
          <w:rPr>
            <w:rStyle w:val="Hyperlink"/>
            <w:rFonts w:ascii="Cambria" w:hAnsi="Cambria"/>
            <w:noProof/>
          </w:rPr>
          <w:t>Vyhodnotenie a vysvetľovanie konečných ponúk</w:t>
        </w:r>
        <w:r w:rsidR="00E87BE2">
          <w:rPr>
            <w:noProof/>
            <w:webHidden/>
          </w:rPr>
          <w:tab/>
        </w:r>
        <w:r w:rsidR="00E87BE2">
          <w:rPr>
            <w:noProof/>
            <w:webHidden/>
          </w:rPr>
          <w:fldChar w:fldCharType="begin"/>
        </w:r>
        <w:r w:rsidR="00E87BE2">
          <w:rPr>
            <w:noProof/>
            <w:webHidden/>
          </w:rPr>
          <w:instrText xml:space="preserve"> PAGEREF _Toc31809006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37AA044E" w14:textId="1CDA691E" w:rsidR="00E87BE2" w:rsidRDefault="00AF04B0">
      <w:pPr>
        <w:pStyle w:val="TOC3"/>
        <w:tabs>
          <w:tab w:val="left" w:pos="709"/>
        </w:tabs>
        <w:rPr>
          <w:rFonts w:eastAsiaTheme="minorEastAsia"/>
          <w:i w:val="0"/>
          <w:iCs w:val="0"/>
          <w:noProof/>
          <w:sz w:val="22"/>
          <w:szCs w:val="22"/>
          <w:lang w:eastAsia="sk-SK"/>
        </w:rPr>
      </w:pPr>
      <w:hyperlink w:anchor="_Toc31809007" w:history="1">
        <w:r w:rsidR="00E87BE2" w:rsidRPr="004424F5">
          <w:rPr>
            <w:rStyle w:val="Hyperlink"/>
            <w:rFonts w:ascii="Cambria" w:hAnsi="Cambria" w:cs="Times New Roman"/>
            <w:noProof/>
          </w:rPr>
          <w:t>29</w:t>
        </w:r>
        <w:r w:rsidR="00E87BE2">
          <w:rPr>
            <w:rFonts w:eastAsiaTheme="minorEastAsia"/>
            <w:i w:val="0"/>
            <w:iCs w:val="0"/>
            <w:noProof/>
            <w:sz w:val="22"/>
            <w:szCs w:val="22"/>
            <w:lang w:eastAsia="sk-SK"/>
          </w:rPr>
          <w:tab/>
        </w:r>
        <w:r w:rsidR="00E87BE2" w:rsidRPr="004424F5">
          <w:rPr>
            <w:rStyle w:val="Hyperlink"/>
            <w:rFonts w:ascii="Cambria" w:hAnsi="Cambria"/>
            <w:noProof/>
          </w:rPr>
          <w:t>Dôvernosť procesu Verejného obstarávania</w:t>
        </w:r>
        <w:r w:rsidR="00E87BE2">
          <w:rPr>
            <w:noProof/>
            <w:webHidden/>
          </w:rPr>
          <w:tab/>
        </w:r>
        <w:r w:rsidR="00E87BE2">
          <w:rPr>
            <w:noProof/>
            <w:webHidden/>
          </w:rPr>
          <w:fldChar w:fldCharType="begin"/>
        </w:r>
        <w:r w:rsidR="00E87BE2">
          <w:rPr>
            <w:noProof/>
            <w:webHidden/>
          </w:rPr>
          <w:instrText xml:space="preserve"> PAGEREF _Toc31809007 \h </w:instrText>
        </w:r>
        <w:r w:rsidR="00E87BE2">
          <w:rPr>
            <w:noProof/>
            <w:webHidden/>
          </w:rPr>
        </w:r>
        <w:r w:rsidR="00E87BE2">
          <w:rPr>
            <w:noProof/>
            <w:webHidden/>
          </w:rPr>
          <w:fldChar w:fldCharType="separate"/>
        </w:r>
        <w:r w:rsidR="00E87BE2">
          <w:rPr>
            <w:noProof/>
            <w:webHidden/>
          </w:rPr>
          <w:t>19</w:t>
        </w:r>
        <w:r w:rsidR="00E87BE2">
          <w:rPr>
            <w:noProof/>
            <w:webHidden/>
          </w:rPr>
          <w:fldChar w:fldCharType="end"/>
        </w:r>
      </w:hyperlink>
    </w:p>
    <w:p w14:paraId="1073F6AF" w14:textId="7D461358" w:rsidR="00E87BE2" w:rsidRDefault="00AF04B0">
      <w:pPr>
        <w:pStyle w:val="TOC2"/>
        <w:rPr>
          <w:rFonts w:asciiTheme="minorHAnsi" w:eastAsiaTheme="minorEastAsia" w:hAnsiTheme="minorHAnsi" w:cstheme="minorBidi"/>
          <w:b w:val="0"/>
          <w:smallCaps w:val="0"/>
          <w:sz w:val="22"/>
          <w:szCs w:val="22"/>
          <w:lang w:eastAsia="sk-SK"/>
        </w:rPr>
      </w:pPr>
      <w:hyperlink w:anchor="_Toc31809008" w:history="1">
        <w:r w:rsidR="00E87BE2" w:rsidRPr="004424F5">
          <w:rPr>
            <w:rStyle w:val="Hyperlink"/>
          </w:rPr>
          <w:t>ODDIEL VI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Prijatie konečnej ponuky a</w:t>
        </w:r>
        <w:r w:rsidR="00E87BE2" w:rsidRPr="004424F5">
          <w:rPr>
            <w:rStyle w:val="Hyperlink"/>
            <w:rFonts w:cs="Calibri"/>
          </w:rPr>
          <w:t> </w:t>
        </w:r>
        <w:r w:rsidR="00E87BE2" w:rsidRPr="004424F5">
          <w:rPr>
            <w:rStyle w:val="Hyperlink"/>
          </w:rPr>
          <w:t>uzavretie zmluvy</w:t>
        </w:r>
        <w:r w:rsidR="00E87BE2">
          <w:rPr>
            <w:webHidden/>
          </w:rPr>
          <w:tab/>
        </w:r>
        <w:r w:rsidR="00E87BE2">
          <w:rPr>
            <w:webHidden/>
          </w:rPr>
          <w:fldChar w:fldCharType="begin"/>
        </w:r>
        <w:r w:rsidR="00E87BE2">
          <w:rPr>
            <w:webHidden/>
          </w:rPr>
          <w:instrText xml:space="preserve"> PAGEREF _Toc31809008 \h </w:instrText>
        </w:r>
        <w:r w:rsidR="00E87BE2">
          <w:rPr>
            <w:webHidden/>
          </w:rPr>
        </w:r>
        <w:r w:rsidR="00E87BE2">
          <w:rPr>
            <w:webHidden/>
          </w:rPr>
          <w:fldChar w:fldCharType="separate"/>
        </w:r>
        <w:r w:rsidR="00E87BE2">
          <w:rPr>
            <w:webHidden/>
          </w:rPr>
          <w:t>20</w:t>
        </w:r>
        <w:r w:rsidR="00E87BE2">
          <w:rPr>
            <w:webHidden/>
          </w:rPr>
          <w:fldChar w:fldCharType="end"/>
        </w:r>
      </w:hyperlink>
    </w:p>
    <w:p w14:paraId="4BCB62F4" w14:textId="5E9735EB" w:rsidR="00E87BE2" w:rsidRDefault="00AF04B0">
      <w:pPr>
        <w:pStyle w:val="TOC3"/>
        <w:tabs>
          <w:tab w:val="left" w:pos="709"/>
        </w:tabs>
        <w:rPr>
          <w:rFonts w:eastAsiaTheme="minorEastAsia"/>
          <w:i w:val="0"/>
          <w:iCs w:val="0"/>
          <w:noProof/>
          <w:sz w:val="22"/>
          <w:szCs w:val="22"/>
          <w:lang w:eastAsia="sk-SK"/>
        </w:rPr>
      </w:pPr>
      <w:hyperlink w:anchor="_Toc31809009" w:history="1">
        <w:r w:rsidR="00E87BE2" w:rsidRPr="004424F5">
          <w:rPr>
            <w:rStyle w:val="Hyperlink"/>
            <w:rFonts w:ascii="Cambria" w:hAnsi="Cambria" w:cs="Times New Roman"/>
            <w:noProof/>
          </w:rPr>
          <w:t>30</w:t>
        </w:r>
        <w:r w:rsidR="00E87BE2">
          <w:rPr>
            <w:rFonts w:eastAsiaTheme="minorEastAsia"/>
            <w:i w:val="0"/>
            <w:iCs w:val="0"/>
            <w:noProof/>
            <w:sz w:val="22"/>
            <w:szCs w:val="22"/>
            <w:lang w:eastAsia="sk-SK"/>
          </w:rPr>
          <w:tab/>
        </w:r>
        <w:r w:rsidR="00E87BE2" w:rsidRPr="004424F5">
          <w:rPr>
            <w:rStyle w:val="Hyperlink"/>
            <w:rFonts w:ascii="Cambria" w:hAnsi="Cambria"/>
            <w:noProof/>
          </w:rPr>
          <w:t>Informácia o</w:t>
        </w:r>
        <w:r w:rsidR="00E87BE2" w:rsidRPr="004424F5">
          <w:rPr>
            <w:rStyle w:val="Hyperlink"/>
            <w:rFonts w:ascii="Cambria" w:hAnsi="Cambria" w:cs="Calibri"/>
            <w:noProof/>
          </w:rPr>
          <w:t> </w:t>
        </w:r>
        <w:r w:rsidR="00E87BE2" w:rsidRPr="004424F5">
          <w:rPr>
            <w:rStyle w:val="Hyperlink"/>
            <w:rFonts w:ascii="Cambria" w:hAnsi="Cambria"/>
            <w:noProof/>
          </w:rPr>
          <w:t>v</w:t>
        </w:r>
        <w:r w:rsidR="00E87BE2" w:rsidRPr="004424F5">
          <w:rPr>
            <w:rStyle w:val="Hyperlink"/>
            <w:rFonts w:ascii="Cambria" w:hAnsi="Cambria" w:cs="Proba Pro"/>
            <w:noProof/>
          </w:rPr>
          <w:t>ý</w:t>
        </w:r>
        <w:r w:rsidR="00E87BE2" w:rsidRPr="004424F5">
          <w:rPr>
            <w:rStyle w:val="Hyperlink"/>
            <w:rFonts w:ascii="Cambria" w:hAnsi="Cambria"/>
            <w:noProof/>
          </w:rPr>
          <w:t>sledku hodnotenia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_Toc31809009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549FFA23" w14:textId="56904801" w:rsidR="00E87BE2" w:rsidRDefault="00AF04B0">
      <w:pPr>
        <w:pStyle w:val="TOC3"/>
        <w:tabs>
          <w:tab w:val="left" w:pos="709"/>
        </w:tabs>
        <w:rPr>
          <w:rFonts w:eastAsiaTheme="minorEastAsia"/>
          <w:i w:val="0"/>
          <w:iCs w:val="0"/>
          <w:noProof/>
          <w:sz w:val="22"/>
          <w:szCs w:val="22"/>
          <w:lang w:eastAsia="sk-SK"/>
        </w:rPr>
      </w:pPr>
      <w:hyperlink w:anchor="_Toc31809010" w:history="1">
        <w:r w:rsidR="00E87BE2" w:rsidRPr="004424F5">
          <w:rPr>
            <w:rStyle w:val="Hyperlink"/>
            <w:rFonts w:ascii="Cambria" w:hAnsi="Cambria" w:cs="Times New Roman"/>
            <w:noProof/>
          </w:rPr>
          <w:t>31</w:t>
        </w:r>
        <w:r w:rsidR="00E87BE2">
          <w:rPr>
            <w:rFonts w:eastAsiaTheme="minorEastAsia"/>
            <w:i w:val="0"/>
            <w:iCs w:val="0"/>
            <w:noProof/>
            <w:sz w:val="22"/>
            <w:szCs w:val="22"/>
            <w:lang w:eastAsia="sk-SK"/>
          </w:rPr>
          <w:tab/>
        </w:r>
        <w:r w:rsidR="00E87BE2" w:rsidRPr="004424F5">
          <w:rPr>
            <w:rStyle w:val="Hyperlink"/>
            <w:rFonts w:ascii="Cambria" w:hAnsi="Cambria"/>
            <w:noProof/>
          </w:rPr>
          <w:t>Uzavretie zmluvy</w:t>
        </w:r>
        <w:r w:rsidR="00E87BE2">
          <w:rPr>
            <w:noProof/>
            <w:webHidden/>
          </w:rPr>
          <w:tab/>
        </w:r>
        <w:r w:rsidR="00E87BE2">
          <w:rPr>
            <w:noProof/>
            <w:webHidden/>
          </w:rPr>
          <w:fldChar w:fldCharType="begin"/>
        </w:r>
        <w:r w:rsidR="00E87BE2">
          <w:rPr>
            <w:noProof/>
            <w:webHidden/>
          </w:rPr>
          <w:instrText xml:space="preserve"> PAGEREF _Toc31809010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184C0635" w14:textId="767BA897" w:rsidR="00E87BE2" w:rsidRDefault="00AF04B0">
      <w:pPr>
        <w:pStyle w:val="TOC1"/>
        <w:rPr>
          <w:rFonts w:asciiTheme="minorHAnsi" w:eastAsiaTheme="minorEastAsia" w:hAnsiTheme="minorHAnsi" w:cstheme="minorBidi"/>
          <w:b w:val="0"/>
          <w:bCs w:val="0"/>
          <w:caps w:val="0"/>
          <w:sz w:val="22"/>
          <w:szCs w:val="22"/>
          <w:lang w:eastAsia="sk-SK"/>
        </w:rPr>
      </w:pPr>
      <w:hyperlink w:anchor="_Toc31809011" w:history="1">
        <w:r w:rsidR="00E87BE2" w:rsidRPr="004424F5">
          <w:rPr>
            <w:rStyle w:val="Hyperlink"/>
          </w:rPr>
          <w:t>ČASŤ B</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Opis predmetu zákazky</w:t>
        </w:r>
        <w:r w:rsidR="00E87BE2">
          <w:rPr>
            <w:webHidden/>
          </w:rPr>
          <w:tab/>
        </w:r>
        <w:r w:rsidR="00E87BE2">
          <w:rPr>
            <w:webHidden/>
          </w:rPr>
          <w:fldChar w:fldCharType="begin"/>
        </w:r>
        <w:r w:rsidR="00E87BE2">
          <w:rPr>
            <w:webHidden/>
          </w:rPr>
          <w:instrText xml:space="preserve"> PAGEREF _Toc31809011 \h </w:instrText>
        </w:r>
        <w:r w:rsidR="00E87BE2">
          <w:rPr>
            <w:webHidden/>
          </w:rPr>
        </w:r>
        <w:r w:rsidR="00E87BE2">
          <w:rPr>
            <w:webHidden/>
          </w:rPr>
          <w:fldChar w:fldCharType="separate"/>
        </w:r>
        <w:r w:rsidR="00E87BE2">
          <w:rPr>
            <w:webHidden/>
          </w:rPr>
          <w:t>22</w:t>
        </w:r>
        <w:r w:rsidR="00E87BE2">
          <w:rPr>
            <w:webHidden/>
          </w:rPr>
          <w:fldChar w:fldCharType="end"/>
        </w:r>
      </w:hyperlink>
    </w:p>
    <w:p w14:paraId="3796CB8A" w14:textId="4262CEAF" w:rsidR="00E87BE2" w:rsidRDefault="00AF04B0">
      <w:pPr>
        <w:pStyle w:val="TOC3"/>
        <w:rPr>
          <w:rFonts w:eastAsiaTheme="minorEastAsia"/>
          <w:i w:val="0"/>
          <w:iCs w:val="0"/>
          <w:noProof/>
          <w:sz w:val="22"/>
          <w:szCs w:val="22"/>
          <w:lang w:eastAsia="sk-SK"/>
        </w:rPr>
      </w:pPr>
      <w:hyperlink w:anchor="_Toc31809012"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Základný</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el obstarania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_Toc31809012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2F0B2E06" w14:textId="6783F9E4" w:rsidR="00E87BE2" w:rsidRDefault="00AF04B0">
      <w:pPr>
        <w:pStyle w:val="TOC3"/>
        <w:rPr>
          <w:rFonts w:eastAsiaTheme="minorEastAsia"/>
          <w:i w:val="0"/>
          <w:iCs w:val="0"/>
          <w:noProof/>
          <w:sz w:val="22"/>
          <w:szCs w:val="22"/>
          <w:lang w:eastAsia="sk-SK"/>
        </w:rPr>
      </w:pPr>
      <w:hyperlink w:anchor="_Toc31809013"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Základný opis predmetu zákazky</w:t>
        </w:r>
        <w:r w:rsidR="00E87BE2">
          <w:rPr>
            <w:noProof/>
            <w:webHidden/>
          </w:rPr>
          <w:tab/>
        </w:r>
        <w:r w:rsidR="00E87BE2">
          <w:rPr>
            <w:noProof/>
            <w:webHidden/>
          </w:rPr>
          <w:fldChar w:fldCharType="begin"/>
        </w:r>
        <w:r w:rsidR="00E87BE2">
          <w:rPr>
            <w:noProof/>
            <w:webHidden/>
          </w:rPr>
          <w:instrText xml:space="preserve"> PAGEREF _Toc31809013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5AF15B31" w14:textId="618092F5" w:rsidR="00E87BE2" w:rsidRDefault="00AF04B0">
      <w:pPr>
        <w:pStyle w:val="TOC3"/>
        <w:rPr>
          <w:rFonts w:eastAsiaTheme="minorEastAsia"/>
          <w:i w:val="0"/>
          <w:iCs w:val="0"/>
          <w:noProof/>
          <w:sz w:val="22"/>
          <w:szCs w:val="22"/>
          <w:lang w:eastAsia="sk-SK"/>
        </w:rPr>
      </w:pPr>
      <w:hyperlink w:anchor="_Toc31809014"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Charakteristika súčasného stavu energetického hospodárstva</w:t>
        </w:r>
        <w:r w:rsidR="00E87BE2">
          <w:rPr>
            <w:noProof/>
            <w:webHidden/>
          </w:rPr>
          <w:tab/>
        </w:r>
        <w:r w:rsidR="00E87BE2">
          <w:rPr>
            <w:noProof/>
            <w:webHidden/>
          </w:rPr>
          <w:fldChar w:fldCharType="begin"/>
        </w:r>
        <w:r w:rsidR="00E87BE2">
          <w:rPr>
            <w:noProof/>
            <w:webHidden/>
          </w:rPr>
          <w:instrText xml:space="preserve"> PAGEREF _Toc31809014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8445DC9" w14:textId="03180C37" w:rsidR="00E87BE2" w:rsidRDefault="00AF04B0">
      <w:pPr>
        <w:pStyle w:val="TOC3"/>
        <w:rPr>
          <w:rFonts w:eastAsiaTheme="minorEastAsia"/>
          <w:i w:val="0"/>
          <w:iCs w:val="0"/>
          <w:noProof/>
          <w:sz w:val="22"/>
          <w:szCs w:val="22"/>
          <w:lang w:eastAsia="sk-SK"/>
        </w:rPr>
      </w:pPr>
      <w:hyperlink w:anchor="_Toc31809015"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minimálny rozsah realizácie predmetu zákazky a</w:t>
        </w:r>
        <w:r w:rsidR="00E87BE2" w:rsidRPr="004424F5">
          <w:rPr>
            <w:rStyle w:val="Hyperlink"/>
            <w:rFonts w:ascii="Cambria" w:hAnsi="Cambria" w:cs="Calibri"/>
            <w:noProof/>
          </w:rPr>
          <w:t> </w:t>
        </w:r>
        <w:r w:rsidR="00E87BE2" w:rsidRPr="004424F5">
          <w:rPr>
            <w:rStyle w:val="Hyperlink"/>
            <w:rFonts w:ascii="Cambria" w:hAnsi="Cambria"/>
            <w:noProof/>
          </w:rPr>
          <w:t>rozsah minim</w:t>
        </w:r>
        <w:r w:rsidR="00E87BE2" w:rsidRPr="004424F5">
          <w:rPr>
            <w:rStyle w:val="Hyperlink"/>
            <w:rFonts w:ascii="Cambria" w:hAnsi="Cambria" w:cs="Proba Pro"/>
            <w:noProof/>
          </w:rPr>
          <w:t>á</w:t>
        </w:r>
        <w:r w:rsidR="00E87BE2" w:rsidRPr="004424F5">
          <w:rPr>
            <w:rStyle w:val="Hyperlink"/>
            <w:rFonts w:ascii="Cambria" w:hAnsi="Cambria"/>
            <w:noProof/>
          </w:rPr>
          <w:t>lnych opatren</w:t>
        </w:r>
        <w:r w:rsidR="00E87BE2" w:rsidRPr="004424F5">
          <w:rPr>
            <w:rStyle w:val="Hyperlink"/>
            <w:rFonts w:ascii="Cambria" w:hAnsi="Cambria" w:cs="Proba Pro"/>
            <w:noProof/>
          </w:rPr>
          <w:t>í</w:t>
        </w:r>
        <w:r w:rsidR="00E87BE2">
          <w:rPr>
            <w:noProof/>
            <w:webHidden/>
          </w:rPr>
          <w:tab/>
        </w:r>
        <w:r w:rsidR="00E87BE2">
          <w:rPr>
            <w:noProof/>
            <w:webHidden/>
          </w:rPr>
          <w:fldChar w:fldCharType="begin"/>
        </w:r>
        <w:r w:rsidR="00E87BE2">
          <w:rPr>
            <w:noProof/>
            <w:webHidden/>
          </w:rPr>
          <w:instrText xml:space="preserve"> PAGEREF _Toc31809015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1CED2F1" w14:textId="267F150A" w:rsidR="00E87BE2" w:rsidRDefault="00AF04B0">
      <w:pPr>
        <w:pStyle w:val="TOC3"/>
        <w:rPr>
          <w:rFonts w:eastAsiaTheme="minorEastAsia"/>
          <w:i w:val="0"/>
          <w:iCs w:val="0"/>
          <w:noProof/>
          <w:sz w:val="22"/>
          <w:szCs w:val="22"/>
          <w:lang w:eastAsia="sk-SK"/>
        </w:rPr>
      </w:pPr>
      <w:hyperlink w:anchor="_Toc31809016"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garanciu a výšku úspor pre zmluvu o</w:t>
        </w:r>
        <w:r w:rsidR="00E87BE2" w:rsidRPr="004424F5">
          <w:rPr>
            <w:rStyle w:val="Hyperlink"/>
            <w:rFonts w:ascii="Cambria" w:hAnsi="Cambria" w:cs="Calibri"/>
            <w:noProof/>
          </w:rPr>
          <w:t> </w:t>
        </w:r>
        <w:r w:rsidR="00E87BE2" w:rsidRPr="004424F5">
          <w:rPr>
            <w:rStyle w:val="Hyperlink"/>
            <w:rFonts w:ascii="Cambria" w:hAnsi="Cambria"/>
            <w:noProof/>
          </w:rPr>
          <w:t>energetickej efekt</w:t>
        </w:r>
        <w:r w:rsidR="00E87BE2" w:rsidRPr="004424F5">
          <w:rPr>
            <w:rStyle w:val="Hyperlink"/>
            <w:rFonts w:ascii="Cambria" w:hAnsi="Cambria" w:cs="Proba Pro"/>
            <w:noProof/>
          </w:rPr>
          <w:t>í</w:t>
        </w:r>
        <w:r w:rsidR="00E87BE2" w:rsidRPr="004424F5">
          <w:rPr>
            <w:rStyle w:val="Hyperlink"/>
            <w:rFonts w:ascii="Cambria" w:hAnsi="Cambria"/>
            <w:noProof/>
          </w:rPr>
          <w:t>vnosti</w:t>
        </w:r>
        <w:r w:rsidR="00E87BE2">
          <w:rPr>
            <w:noProof/>
            <w:webHidden/>
          </w:rPr>
          <w:tab/>
        </w:r>
        <w:r w:rsidR="00E87BE2">
          <w:rPr>
            <w:noProof/>
            <w:webHidden/>
          </w:rPr>
          <w:fldChar w:fldCharType="begin"/>
        </w:r>
        <w:r w:rsidR="00E87BE2">
          <w:rPr>
            <w:noProof/>
            <w:webHidden/>
          </w:rPr>
          <w:instrText xml:space="preserve"> PAGEREF _Toc31809016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267F492F" w14:textId="406BA690" w:rsidR="00E87BE2" w:rsidRDefault="00AF04B0">
      <w:pPr>
        <w:pStyle w:val="TOC3"/>
        <w:rPr>
          <w:rFonts w:eastAsiaTheme="minorEastAsia"/>
          <w:i w:val="0"/>
          <w:iCs w:val="0"/>
          <w:noProof/>
          <w:sz w:val="22"/>
          <w:szCs w:val="22"/>
          <w:lang w:eastAsia="sk-SK"/>
        </w:rPr>
      </w:pPr>
      <w:hyperlink w:anchor="_Toc31809017"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Súvisiace plnenia</w:t>
        </w:r>
        <w:r w:rsidR="00E87BE2">
          <w:rPr>
            <w:noProof/>
            <w:webHidden/>
          </w:rPr>
          <w:tab/>
        </w:r>
        <w:r w:rsidR="00E87BE2">
          <w:rPr>
            <w:noProof/>
            <w:webHidden/>
          </w:rPr>
          <w:fldChar w:fldCharType="begin"/>
        </w:r>
        <w:r w:rsidR="00E87BE2">
          <w:rPr>
            <w:noProof/>
            <w:webHidden/>
          </w:rPr>
          <w:instrText xml:space="preserve"> PAGEREF _Toc31809017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7C275D9F" w14:textId="3C928467" w:rsidR="00E87BE2" w:rsidRDefault="00AF04B0">
      <w:pPr>
        <w:pStyle w:val="TOC3"/>
        <w:rPr>
          <w:rFonts w:eastAsiaTheme="minorEastAsia"/>
          <w:i w:val="0"/>
          <w:iCs w:val="0"/>
          <w:noProof/>
          <w:sz w:val="22"/>
          <w:szCs w:val="22"/>
          <w:lang w:eastAsia="sk-SK"/>
        </w:rPr>
      </w:pPr>
      <w:hyperlink w:anchor="_Toc31809018"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Záruka za zariadenia a</w:t>
        </w:r>
        <w:r w:rsidR="00E87BE2" w:rsidRPr="004424F5">
          <w:rPr>
            <w:rStyle w:val="Hyperlink"/>
            <w:rFonts w:ascii="Cambria" w:hAnsi="Cambria" w:cs="Calibri"/>
            <w:noProof/>
          </w:rPr>
          <w:t> </w:t>
        </w:r>
        <w:r w:rsidR="00E87BE2" w:rsidRPr="004424F5">
          <w:rPr>
            <w:rStyle w:val="Hyperlink"/>
            <w:rFonts w:ascii="Cambria" w:hAnsi="Cambria"/>
            <w:noProof/>
          </w:rPr>
          <w:t xml:space="preserve">garancia </w:t>
        </w:r>
        <w:r w:rsidR="00E87BE2" w:rsidRPr="004424F5">
          <w:rPr>
            <w:rStyle w:val="Hyperlink"/>
            <w:rFonts w:ascii="Cambria" w:hAnsi="Cambria" w:cs="Proba Pro"/>
            <w:noProof/>
          </w:rPr>
          <w:t>ú</w:t>
        </w:r>
        <w:r w:rsidR="00E87BE2" w:rsidRPr="004424F5">
          <w:rPr>
            <w:rStyle w:val="Hyperlink"/>
            <w:rFonts w:ascii="Cambria" w:hAnsi="Cambria"/>
            <w:noProof/>
          </w:rPr>
          <w:t>spory energie</w:t>
        </w:r>
        <w:r w:rsidR="00E87BE2">
          <w:rPr>
            <w:noProof/>
            <w:webHidden/>
          </w:rPr>
          <w:tab/>
        </w:r>
        <w:r w:rsidR="00E87BE2">
          <w:rPr>
            <w:noProof/>
            <w:webHidden/>
          </w:rPr>
          <w:fldChar w:fldCharType="begin"/>
        </w:r>
        <w:r w:rsidR="00E87BE2">
          <w:rPr>
            <w:noProof/>
            <w:webHidden/>
          </w:rPr>
          <w:instrText xml:space="preserve"> PAGEREF _Toc31809018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0D3F9CE4" w14:textId="6095AABC" w:rsidR="00E87BE2" w:rsidRDefault="00AF04B0">
      <w:pPr>
        <w:pStyle w:val="TOC3"/>
        <w:rPr>
          <w:rFonts w:eastAsiaTheme="minorEastAsia"/>
          <w:i w:val="0"/>
          <w:iCs w:val="0"/>
          <w:noProof/>
          <w:sz w:val="22"/>
          <w:szCs w:val="22"/>
          <w:lang w:eastAsia="sk-SK"/>
        </w:rPr>
      </w:pPr>
      <w:hyperlink w:anchor="_Toc31809019"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Miesto realizácie predmetu zákazky</w:t>
        </w:r>
        <w:r w:rsidR="00E87BE2">
          <w:rPr>
            <w:noProof/>
            <w:webHidden/>
          </w:rPr>
          <w:tab/>
        </w:r>
        <w:r w:rsidR="00E87BE2">
          <w:rPr>
            <w:noProof/>
            <w:webHidden/>
          </w:rPr>
          <w:fldChar w:fldCharType="begin"/>
        </w:r>
        <w:r w:rsidR="00E87BE2">
          <w:rPr>
            <w:noProof/>
            <w:webHidden/>
          </w:rPr>
          <w:instrText xml:space="preserve"> PAGEREF _Toc31809019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5C72A1AE" w14:textId="17DC6F87" w:rsidR="00E87BE2" w:rsidRDefault="00AF04B0">
      <w:pPr>
        <w:pStyle w:val="TOC3"/>
        <w:rPr>
          <w:rFonts w:eastAsiaTheme="minorEastAsia"/>
          <w:i w:val="0"/>
          <w:iCs w:val="0"/>
          <w:noProof/>
          <w:sz w:val="22"/>
          <w:szCs w:val="22"/>
          <w:lang w:eastAsia="sk-SK"/>
        </w:rPr>
      </w:pPr>
      <w:hyperlink w:anchor="_Toc31809020"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Termín realizácie predmetu zákazky</w:t>
        </w:r>
        <w:r w:rsidR="00E87BE2">
          <w:rPr>
            <w:noProof/>
            <w:webHidden/>
          </w:rPr>
          <w:tab/>
        </w:r>
        <w:r w:rsidR="00E87BE2">
          <w:rPr>
            <w:noProof/>
            <w:webHidden/>
          </w:rPr>
          <w:fldChar w:fldCharType="begin"/>
        </w:r>
        <w:r w:rsidR="00E87BE2">
          <w:rPr>
            <w:noProof/>
            <w:webHidden/>
          </w:rPr>
          <w:instrText xml:space="preserve"> PAGEREF _Toc31809020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34B17BA9" w14:textId="4219D693" w:rsidR="00E87BE2" w:rsidRDefault="00AF04B0">
      <w:pPr>
        <w:pStyle w:val="TOC3"/>
        <w:tabs>
          <w:tab w:val="left" w:pos="709"/>
        </w:tabs>
        <w:rPr>
          <w:rFonts w:eastAsiaTheme="minorEastAsia"/>
          <w:i w:val="0"/>
          <w:iCs w:val="0"/>
          <w:noProof/>
          <w:sz w:val="22"/>
          <w:szCs w:val="22"/>
          <w:lang w:eastAsia="sk-SK"/>
        </w:rPr>
      </w:pPr>
      <w:hyperlink w:anchor="_Toc31809021"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Ďalšie požiadavky na realizáciu predmetu zákazky</w:t>
        </w:r>
        <w:r w:rsidR="00E87BE2">
          <w:rPr>
            <w:noProof/>
            <w:webHidden/>
          </w:rPr>
          <w:tab/>
        </w:r>
        <w:r w:rsidR="00E87BE2">
          <w:rPr>
            <w:noProof/>
            <w:webHidden/>
          </w:rPr>
          <w:fldChar w:fldCharType="begin"/>
        </w:r>
        <w:r w:rsidR="00E87BE2">
          <w:rPr>
            <w:noProof/>
            <w:webHidden/>
          </w:rPr>
          <w:instrText xml:space="preserve"> PAGEREF _Toc31809021 \h </w:instrText>
        </w:r>
        <w:r w:rsidR="00E87BE2">
          <w:rPr>
            <w:noProof/>
            <w:webHidden/>
          </w:rPr>
        </w:r>
        <w:r w:rsidR="00E87BE2">
          <w:rPr>
            <w:noProof/>
            <w:webHidden/>
          </w:rPr>
          <w:fldChar w:fldCharType="separate"/>
        </w:r>
        <w:r w:rsidR="00E87BE2">
          <w:rPr>
            <w:noProof/>
            <w:webHidden/>
          </w:rPr>
          <w:t>25</w:t>
        </w:r>
        <w:r w:rsidR="00E87BE2">
          <w:rPr>
            <w:noProof/>
            <w:webHidden/>
          </w:rPr>
          <w:fldChar w:fldCharType="end"/>
        </w:r>
      </w:hyperlink>
    </w:p>
    <w:p w14:paraId="17E1C801" w14:textId="34C011E9" w:rsidR="00E87BE2" w:rsidRDefault="00AF04B0">
      <w:pPr>
        <w:pStyle w:val="TOC1"/>
        <w:rPr>
          <w:rFonts w:asciiTheme="minorHAnsi" w:eastAsiaTheme="minorEastAsia" w:hAnsiTheme="minorHAnsi" w:cstheme="minorBidi"/>
          <w:b w:val="0"/>
          <w:bCs w:val="0"/>
          <w:caps w:val="0"/>
          <w:sz w:val="22"/>
          <w:szCs w:val="22"/>
          <w:lang w:eastAsia="sk-SK"/>
        </w:rPr>
      </w:pPr>
      <w:hyperlink w:anchor="_Toc31809022" w:history="1">
        <w:r w:rsidR="00E87BE2" w:rsidRPr="004424F5">
          <w:rPr>
            <w:rStyle w:val="Hyperlink"/>
          </w:rPr>
          <w:t>ČASŤ C</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Spôsob určenia ceny</w:t>
        </w:r>
        <w:r w:rsidR="00E87BE2">
          <w:rPr>
            <w:webHidden/>
          </w:rPr>
          <w:tab/>
        </w:r>
        <w:r w:rsidR="00E87BE2">
          <w:rPr>
            <w:webHidden/>
          </w:rPr>
          <w:fldChar w:fldCharType="begin"/>
        </w:r>
        <w:r w:rsidR="00E87BE2">
          <w:rPr>
            <w:webHidden/>
          </w:rPr>
          <w:instrText xml:space="preserve"> PAGEREF _Toc31809022 \h </w:instrText>
        </w:r>
        <w:r w:rsidR="00E87BE2">
          <w:rPr>
            <w:webHidden/>
          </w:rPr>
        </w:r>
        <w:r w:rsidR="00E87BE2">
          <w:rPr>
            <w:webHidden/>
          </w:rPr>
          <w:fldChar w:fldCharType="separate"/>
        </w:r>
        <w:r w:rsidR="00E87BE2">
          <w:rPr>
            <w:webHidden/>
          </w:rPr>
          <w:t>26</w:t>
        </w:r>
        <w:r w:rsidR="00E87BE2">
          <w:rPr>
            <w:webHidden/>
          </w:rPr>
          <w:fldChar w:fldCharType="end"/>
        </w:r>
      </w:hyperlink>
    </w:p>
    <w:p w14:paraId="4BC29E63" w14:textId="4C5214BF" w:rsidR="00E87BE2" w:rsidRDefault="00AF04B0">
      <w:pPr>
        <w:pStyle w:val="TOC3"/>
        <w:rPr>
          <w:rFonts w:eastAsiaTheme="minorEastAsia"/>
          <w:i w:val="0"/>
          <w:iCs w:val="0"/>
          <w:noProof/>
          <w:sz w:val="22"/>
          <w:szCs w:val="22"/>
          <w:lang w:eastAsia="sk-SK"/>
        </w:rPr>
      </w:pPr>
      <w:hyperlink w:anchor="_Toc31809023"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Stanovenie ceny za predmet zákazky</w:t>
        </w:r>
        <w:r w:rsidR="00E87BE2">
          <w:rPr>
            <w:noProof/>
            <w:webHidden/>
          </w:rPr>
          <w:tab/>
        </w:r>
        <w:r w:rsidR="00E87BE2">
          <w:rPr>
            <w:noProof/>
            <w:webHidden/>
          </w:rPr>
          <w:fldChar w:fldCharType="begin"/>
        </w:r>
        <w:r w:rsidR="00E87BE2">
          <w:rPr>
            <w:noProof/>
            <w:webHidden/>
          </w:rPr>
          <w:instrText xml:space="preserve"> PAGEREF _Toc31809023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04431582" w14:textId="635769D7" w:rsidR="00E87BE2" w:rsidRDefault="00AF04B0">
      <w:pPr>
        <w:pStyle w:val="TOC3"/>
        <w:rPr>
          <w:rFonts w:eastAsiaTheme="minorEastAsia"/>
          <w:i w:val="0"/>
          <w:iCs w:val="0"/>
          <w:noProof/>
          <w:sz w:val="22"/>
          <w:szCs w:val="22"/>
          <w:lang w:eastAsia="sk-SK"/>
        </w:rPr>
      </w:pPr>
      <w:hyperlink w:anchor="_Toc31809024"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Predloženie ceny za predmet zákazky</w:t>
        </w:r>
        <w:r w:rsidR="00E87BE2">
          <w:rPr>
            <w:noProof/>
            <w:webHidden/>
          </w:rPr>
          <w:tab/>
        </w:r>
        <w:r w:rsidR="00E87BE2">
          <w:rPr>
            <w:noProof/>
            <w:webHidden/>
          </w:rPr>
          <w:fldChar w:fldCharType="begin"/>
        </w:r>
        <w:r w:rsidR="00E87BE2">
          <w:rPr>
            <w:noProof/>
            <w:webHidden/>
          </w:rPr>
          <w:instrText xml:space="preserve"> PAGEREF _Toc31809024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1C9CD207" w14:textId="17B74736" w:rsidR="00E87BE2" w:rsidRDefault="00AF04B0">
      <w:pPr>
        <w:pStyle w:val="TOC1"/>
        <w:rPr>
          <w:rFonts w:asciiTheme="minorHAnsi" w:eastAsiaTheme="minorEastAsia" w:hAnsiTheme="minorHAnsi" w:cstheme="minorBidi"/>
          <w:b w:val="0"/>
          <w:bCs w:val="0"/>
          <w:caps w:val="0"/>
          <w:sz w:val="22"/>
          <w:szCs w:val="22"/>
          <w:lang w:eastAsia="sk-SK"/>
        </w:rPr>
      </w:pPr>
      <w:hyperlink w:anchor="_Toc31809025" w:history="1">
        <w:r w:rsidR="00E87BE2" w:rsidRPr="004424F5">
          <w:rPr>
            <w:rStyle w:val="Hyperlink"/>
          </w:rPr>
          <w:t>ČASŤ D</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Obchodné podmienky</w:t>
        </w:r>
        <w:r w:rsidR="00E87BE2">
          <w:rPr>
            <w:webHidden/>
          </w:rPr>
          <w:tab/>
        </w:r>
        <w:r w:rsidR="00E87BE2">
          <w:rPr>
            <w:webHidden/>
          </w:rPr>
          <w:fldChar w:fldCharType="begin"/>
        </w:r>
        <w:r w:rsidR="00E87BE2">
          <w:rPr>
            <w:webHidden/>
          </w:rPr>
          <w:instrText xml:space="preserve"> PAGEREF _Toc31809025 \h </w:instrText>
        </w:r>
        <w:r w:rsidR="00E87BE2">
          <w:rPr>
            <w:webHidden/>
          </w:rPr>
        </w:r>
        <w:r w:rsidR="00E87BE2">
          <w:rPr>
            <w:webHidden/>
          </w:rPr>
          <w:fldChar w:fldCharType="separate"/>
        </w:r>
        <w:r w:rsidR="00E87BE2">
          <w:rPr>
            <w:webHidden/>
          </w:rPr>
          <w:t>27</w:t>
        </w:r>
        <w:r w:rsidR="00E87BE2">
          <w:rPr>
            <w:webHidden/>
          </w:rPr>
          <w:fldChar w:fldCharType="end"/>
        </w:r>
      </w:hyperlink>
    </w:p>
    <w:p w14:paraId="47321A0E" w14:textId="3450C343" w:rsidR="00E87BE2" w:rsidRDefault="00AF04B0">
      <w:pPr>
        <w:pStyle w:val="TOC3"/>
        <w:rPr>
          <w:rFonts w:eastAsiaTheme="minorEastAsia"/>
          <w:i w:val="0"/>
          <w:iCs w:val="0"/>
          <w:noProof/>
          <w:sz w:val="22"/>
          <w:szCs w:val="22"/>
          <w:lang w:eastAsia="sk-SK"/>
        </w:rPr>
      </w:pPr>
      <w:hyperlink w:anchor="_Toc31809026"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Podmienky uzatvorenia zmluvy</w:t>
        </w:r>
        <w:r w:rsidR="00E87BE2">
          <w:rPr>
            <w:noProof/>
            <w:webHidden/>
          </w:rPr>
          <w:tab/>
        </w:r>
        <w:r w:rsidR="00E87BE2">
          <w:rPr>
            <w:noProof/>
            <w:webHidden/>
          </w:rPr>
          <w:fldChar w:fldCharType="begin"/>
        </w:r>
        <w:r w:rsidR="00E87BE2">
          <w:rPr>
            <w:noProof/>
            <w:webHidden/>
          </w:rPr>
          <w:instrText xml:space="preserve"> PAGEREF _Toc31809026 \h </w:instrText>
        </w:r>
        <w:r w:rsidR="00E87BE2">
          <w:rPr>
            <w:noProof/>
            <w:webHidden/>
          </w:rPr>
        </w:r>
        <w:r w:rsidR="00E87BE2">
          <w:rPr>
            <w:noProof/>
            <w:webHidden/>
          </w:rPr>
          <w:fldChar w:fldCharType="separate"/>
        </w:r>
        <w:r w:rsidR="00E87BE2">
          <w:rPr>
            <w:noProof/>
            <w:webHidden/>
          </w:rPr>
          <w:t>27</w:t>
        </w:r>
        <w:r w:rsidR="00E87BE2">
          <w:rPr>
            <w:noProof/>
            <w:webHidden/>
          </w:rPr>
          <w:fldChar w:fldCharType="end"/>
        </w:r>
      </w:hyperlink>
    </w:p>
    <w:p w14:paraId="681E57CF" w14:textId="48109D83" w:rsidR="00E87BE2" w:rsidRDefault="00AF04B0">
      <w:pPr>
        <w:pStyle w:val="TOC1"/>
        <w:rPr>
          <w:rFonts w:asciiTheme="minorHAnsi" w:eastAsiaTheme="minorEastAsia" w:hAnsiTheme="minorHAnsi" w:cstheme="minorBidi"/>
          <w:b w:val="0"/>
          <w:bCs w:val="0"/>
          <w:caps w:val="0"/>
          <w:sz w:val="22"/>
          <w:szCs w:val="22"/>
          <w:lang w:eastAsia="sk-SK"/>
        </w:rPr>
      </w:pPr>
      <w:hyperlink w:anchor="_Toc31809027" w:history="1">
        <w:r w:rsidR="00E87BE2" w:rsidRPr="004424F5">
          <w:rPr>
            <w:rStyle w:val="Hyperlink"/>
          </w:rPr>
          <w:t>ČASŤ E</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Kritériá hodnotenia ponúk</w:t>
        </w:r>
        <w:r w:rsidR="00E87BE2">
          <w:rPr>
            <w:webHidden/>
          </w:rPr>
          <w:tab/>
        </w:r>
        <w:r w:rsidR="00E87BE2">
          <w:rPr>
            <w:webHidden/>
          </w:rPr>
          <w:fldChar w:fldCharType="begin"/>
        </w:r>
        <w:r w:rsidR="00E87BE2">
          <w:rPr>
            <w:webHidden/>
          </w:rPr>
          <w:instrText xml:space="preserve"> PAGEREF _Toc31809027 \h </w:instrText>
        </w:r>
        <w:r w:rsidR="00E87BE2">
          <w:rPr>
            <w:webHidden/>
          </w:rPr>
        </w:r>
        <w:r w:rsidR="00E87BE2">
          <w:rPr>
            <w:webHidden/>
          </w:rPr>
          <w:fldChar w:fldCharType="separate"/>
        </w:r>
        <w:r w:rsidR="00E87BE2">
          <w:rPr>
            <w:webHidden/>
          </w:rPr>
          <w:t>28</w:t>
        </w:r>
        <w:r w:rsidR="00E87BE2">
          <w:rPr>
            <w:webHidden/>
          </w:rPr>
          <w:fldChar w:fldCharType="end"/>
        </w:r>
      </w:hyperlink>
    </w:p>
    <w:p w14:paraId="6F1BA066" w14:textId="10E18933" w:rsidR="00E87BE2" w:rsidRDefault="00AF04B0">
      <w:pPr>
        <w:pStyle w:val="TOC3"/>
        <w:rPr>
          <w:rFonts w:eastAsiaTheme="minorEastAsia"/>
          <w:i w:val="0"/>
          <w:iCs w:val="0"/>
          <w:noProof/>
          <w:sz w:val="22"/>
          <w:szCs w:val="22"/>
          <w:lang w:eastAsia="sk-SK"/>
        </w:rPr>
      </w:pPr>
      <w:hyperlink w:anchor="_Toc31809028"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Kritérium na hodnotenie ponúk</w:t>
        </w:r>
        <w:r w:rsidR="00E87BE2">
          <w:rPr>
            <w:noProof/>
            <w:webHidden/>
          </w:rPr>
          <w:tab/>
        </w:r>
        <w:r w:rsidR="00E87BE2">
          <w:rPr>
            <w:noProof/>
            <w:webHidden/>
          </w:rPr>
          <w:fldChar w:fldCharType="begin"/>
        </w:r>
        <w:r w:rsidR="00E87BE2">
          <w:rPr>
            <w:noProof/>
            <w:webHidden/>
          </w:rPr>
          <w:instrText xml:space="preserve"> PAGEREF _Toc31809028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1E56118" w14:textId="6A06FA9F" w:rsidR="00E87BE2" w:rsidRDefault="00AF04B0">
      <w:pPr>
        <w:pStyle w:val="TOC3"/>
        <w:rPr>
          <w:rFonts w:eastAsiaTheme="minorEastAsia"/>
          <w:i w:val="0"/>
          <w:iCs w:val="0"/>
          <w:noProof/>
          <w:sz w:val="22"/>
          <w:szCs w:val="22"/>
          <w:lang w:eastAsia="sk-SK"/>
        </w:rPr>
      </w:pPr>
      <w:hyperlink w:anchor="_Toc31809029"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Spôsob výpočtu jednotlivých podkritérií</w:t>
        </w:r>
        <w:r w:rsidR="00E87BE2">
          <w:rPr>
            <w:noProof/>
            <w:webHidden/>
          </w:rPr>
          <w:tab/>
        </w:r>
        <w:r w:rsidR="00E87BE2">
          <w:rPr>
            <w:noProof/>
            <w:webHidden/>
          </w:rPr>
          <w:fldChar w:fldCharType="begin"/>
        </w:r>
        <w:r w:rsidR="00E87BE2">
          <w:rPr>
            <w:noProof/>
            <w:webHidden/>
          </w:rPr>
          <w:instrText xml:space="preserve"> PAGEREF _Toc31809029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27CA88E6" w14:textId="694651F8" w:rsidR="00E87BE2" w:rsidRDefault="00AF04B0">
      <w:pPr>
        <w:pStyle w:val="TOC3"/>
        <w:rPr>
          <w:rFonts w:eastAsiaTheme="minorEastAsia"/>
          <w:i w:val="0"/>
          <w:iCs w:val="0"/>
          <w:noProof/>
          <w:sz w:val="22"/>
          <w:szCs w:val="22"/>
          <w:lang w:eastAsia="sk-SK"/>
        </w:rPr>
      </w:pPr>
      <w:hyperlink w:anchor="_Toc31809030"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Spôsob vyhodnotenia ponúk</w:t>
        </w:r>
        <w:r w:rsidR="00E87BE2">
          <w:rPr>
            <w:noProof/>
            <w:webHidden/>
          </w:rPr>
          <w:tab/>
        </w:r>
        <w:r w:rsidR="00E87BE2">
          <w:rPr>
            <w:noProof/>
            <w:webHidden/>
          </w:rPr>
          <w:fldChar w:fldCharType="begin"/>
        </w:r>
        <w:r w:rsidR="00E87BE2">
          <w:rPr>
            <w:noProof/>
            <w:webHidden/>
          </w:rPr>
          <w:instrText xml:space="preserve"> PAGEREF _Toc31809030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FF2955B" w14:textId="5CB7E9A5" w:rsidR="00E87BE2" w:rsidRDefault="00AF04B0">
      <w:pPr>
        <w:pStyle w:val="TOC1"/>
        <w:rPr>
          <w:rFonts w:asciiTheme="minorHAnsi" w:eastAsiaTheme="minorEastAsia" w:hAnsiTheme="minorHAnsi" w:cstheme="minorBidi"/>
          <w:b w:val="0"/>
          <w:bCs w:val="0"/>
          <w:caps w:val="0"/>
          <w:sz w:val="22"/>
          <w:szCs w:val="22"/>
          <w:lang w:eastAsia="sk-SK"/>
        </w:rPr>
      </w:pPr>
      <w:hyperlink w:anchor="_Toc31809031" w:history="1">
        <w:r w:rsidR="00E87BE2" w:rsidRPr="004424F5">
          <w:rPr>
            <w:rStyle w:val="Hyperlink"/>
          </w:rPr>
          <w:t>SUMARIZÁCIA PRÍLOH SÚŤAŽNÝCH PODKLADOV</w:t>
        </w:r>
        <w:r w:rsidR="00E87BE2">
          <w:rPr>
            <w:webHidden/>
          </w:rPr>
          <w:tab/>
        </w:r>
        <w:r w:rsidR="00E87BE2">
          <w:rPr>
            <w:webHidden/>
          </w:rPr>
          <w:fldChar w:fldCharType="begin"/>
        </w:r>
        <w:r w:rsidR="00E87BE2">
          <w:rPr>
            <w:webHidden/>
          </w:rPr>
          <w:instrText xml:space="preserve"> PAGEREF _Toc31809031 \h </w:instrText>
        </w:r>
        <w:r w:rsidR="00E87BE2">
          <w:rPr>
            <w:webHidden/>
          </w:rPr>
        </w:r>
        <w:r w:rsidR="00E87BE2">
          <w:rPr>
            <w:webHidden/>
          </w:rPr>
          <w:fldChar w:fldCharType="separate"/>
        </w:r>
        <w:r w:rsidR="00E87BE2">
          <w:rPr>
            <w:webHidden/>
          </w:rPr>
          <w:t>30</w:t>
        </w:r>
        <w:r w:rsidR="00E87BE2">
          <w:rPr>
            <w:webHidden/>
          </w:rPr>
          <w:fldChar w:fldCharType="end"/>
        </w:r>
      </w:hyperlink>
    </w:p>
    <w:p w14:paraId="354969B7" w14:textId="38588792"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2" w:name="_Toc4416495"/>
      <w:bookmarkStart w:id="3" w:name="_Toc4416602"/>
      <w:bookmarkStart w:id="4" w:name="_Toc4416896"/>
      <w:bookmarkStart w:id="5"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6" w:name="_Toc31808973"/>
      <w:r w:rsidRPr="00A4325E">
        <w:lastRenderedPageBreak/>
        <w:t>Pokyny pre uchádzačov</w:t>
      </w:r>
      <w:bookmarkEnd w:id="1"/>
      <w:bookmarkEnd w:id="2"/>
      <w:bookmarkEnd w:id="3"/>
      <w:bookmarkEnd w:id="4"/>
      <w:bookmarkEnd w:id="5"/>
      <w:bookmarkEnd w:id="6"/>
    </w:p>
    <w:p w14:paraId="3DA348CE" w14:textId="77777777" w:rsidR="00065154" w:rsidRPr="00A4325E" w:rsidRDefault="00065154" w:rsidP="00065154">
      <w:pPr>
        <w:pStyle w:val="Heading2"/>
      </w:pPr>
      <w:bookmarkStart w:id="7" w:name="_Toc4416496"/>
      <w:bookmarkStart w:id="8" w:name="_Toc4416603"/>
      <w:bookmarkStart w:id="9" w:name="_Toc4416897"/>
      <w:bookmarkStart w:id="10" w:name="_Toc4416946"/>
      <w:bookmarkStart w:id="11" w:name="_Toc31808974"/>
      <w:r w:rsidRPr="00A4325E">
        <w:t>Všeobecné informácie</w:t>
      </w:r>
      <w:bookmarkEnd w:id="7"/>
      <w:bookmarkEnd w:id="8"/>
      <w:bookmarkEnd w:id="9"/>
      <w:bookmarkEnd w:id="10"/>
      <w:bookmarkEnd w:id="11"/>
    </w:p>
    <w:p w14:paraId="3C2CD330" w14:textId="77777777" w:rsidR="00065154" w:rsidRPr="00A4325E" w:rsidRDefault="00065154" w:rsidP="00E25A74">
      <w:pPr>
        <w:pStyle w:val="Heading3"/>
        <w:rPr>
          <w:rFonts w:ascii="Cambria" w:hAnsi="Cambria"/>
        </w:rPr>
      </w:pPr>
      <w:bookmarkStart w:id="12" w:name="_Toc4416604"/>
      <w:bookmarkStart w:id="13" w:name="_Toc4416898"/>
      <w:bookmarkStart w:id="14" w:name="_Toc4416947"/>
      <w:bookmarkStart w:id="15" w:name="_Ref4423258"/>
      <w:bookmarkStart w:id="16" w:name="_Toc31808975"/>
      <w:bookmarkStart w:id="17" w:name="_Toc447725742"/>
      <w:r w:rsidRPr="00A4325E">
        <w:rPr>
          <w:rFonts w:ascii="Cambria" w:hAnsi="Cambria"/>
        </w:rPr>
        <w:t>Identifikácia verejného obstarávateľa podľa § 7 ZVO</w:t>
      </w:r>
      <w:bookmarkEnd w:id="12"/>
      <w:bookmarkEnd w:id="13"/>
      <w:bookmarkEnd w:id="14"/>
      <w:bookmarkEnd w:id="15"/>
      <w:bookmarkEnd w:id="16"/>
      <w:r w:rsidRPr="00A4325E">
        <w:rPr>
          <w:rFonts w:ascii="Cambria" w:hAnsi="Cambria"/>
        </w:rPr>
        <w:t xml:space="preserve"> </w:t>
      </w:r>
      <w:bookmarkEnd w:id="17"/>
    </w:p>
    <w:p w14:paraId="1EAEB5CD" w14:textId="77849319" w:rsidR="00065154" w:rsidRPr="00A4325E" w:rsidRDefault="00065154" w:rsidP="00E25A74">
      <w:pPr>
        <w:spacing w:after="0"/>
        <w:ind w:left="3261" w:hanging="2552"/>
      </w:pPr>
      <w:bookmarkStart w:id="18" w:name="_Hlk5992564"/>
      <w:bookmarkStart w:id="19" w:name="_Toc447725746"/>
      <w:r w:rsidRPr="00A4325E">
        <w:t>Názov:</w:t>
      </w:r>
      <w:r w:rsidRPr="00A4325E">
        <w:tab/>
        <w:t>Hlavné mesto Slovenskej republiky Bratislava</w:t>
      </w:r>
    </w:p>
    <w:p w14:paraId="2F813963" w14:textId="340C30DA" w:rsidR="00065154" w:rsidRPr="00A4325E" w:rsidRDefault="00065154" w:rsidP="00E25A74">
      <w:pPr>
        <w:spacing w:after="0"/>
        <w:ind w:left="3261" w:hanging="2552"/>
      </w:pPr>
      <w:r w:rsidRPr="00A4325E">
        <w:t>Sídlo:</w:t>
      </w:r>
      <w:r w:rsidRPr="00A4325E">
        <w:tab/>
        <w:t>Primaciálne námestie 1, 81499 Bratislava - mestská časť                            Staré Mesto</w:t>
      </w:r>
    </w:p>
    <w:p w14:paraId="0B83627C" w14:textId="77777777" w:rsidR="00065154" w:rsidRPr="00A4325E" w:rsidRDefault="00065154" w:rsidP="00E25A74">
      <w:pPr>
        <w:spacing w:after="0"/>
        <w:ind w:left="3261" w:hanging="2552"/>
      </w:pPr>
      <w:r w:rsidRPr="00A4325E">
        <w:t>Štatutárny orgán/štatutár:</w:t>
      </w:r>
      <w:r w:rsidRPr="00A4325E">
        <w:tab/>
        <w:t xml:space="preserve">Ing. arch. Matúš Vallo, primátor </w:t>
      </w:r>
      <w:r w:rsidRPr="00A4325E">
        <w:tab/>
      </w:r>
    </w:p>
    <w:p w14:paraId="4A65E884" w14:textId="77777777" w:rsidR="00065154" w:rsidRPr="00A4325E" w:rsidRDefault="00065154" w:rsidP="00E25A74">
      <w:pPr>
        <w:spacing w:after="0"/>
        <w:ind w:left="3261" w:hanging="2552"/>
      </w:pPr>
      <w:r w:rsidRPr="00A4325E">
        <w:t>IČO:</w:t>
      </w:r>
      <w:r w:rsidRPr="00A4325E">
        <w:tab/>
        <w:t>00603481</w:t>
      </w:r>
    </w:p>
    <w:bookmarkEnd w:id="18"/>
    <w:p w14:paraId="4295F601" w14:textId="77777777" w:rsidR="00065154" w:rsidRPr="00A4325E" w:rsidRDefault="00065154" w:rsidP="00E25A74">
      <w:pPr>
        <w:spacing w:after="0"/>
        <w:ind w:left="3261" w:hanging="2552"/>
      </w:pPr>
      <w:r w:rsidRPr="00A4325E">
        <w:t>DIČ:</w:t>
      </w:r>
      <w:r w:rsidRPr="00A4325E">
        <w:tab/>
        <w:t>2020372596</w:t>
      </w:r>
      <w:r w:rsidRPr="00A4325E">
        <w:tab/>
      </w:r>
    </w:p>
    <w:p w14:paraId="0E0B6D57" w14:textId="77777777" w:rsidR="00065154" w:rsidRPr="00A4325E" w:rsidRDefault="00065154" w:rsidP="00E25A74">
      <w:pPr>
        <w:spacing w:after="0"/>
        <w:ind w:left="3261" w:hanging="2552"/>
      </w:pPr>
      <w:r w:rsidRPr="00A4325E">
        <w:t xml:space="preserve">IČ DPH: </w:t>
      </w:r>
      <w:r w:rsidRPr="00A4325E">
        <w:tab/>
        <w:t>SK2020372596</w:t>
      </w:r>
      <w:r w:rsidRPr="00A4325E">
        <w:tab/>
      </w:r>
    </w:p>
    <w:p w14:paraId="676E6870" w14:textId="4A10952C" w:rsidR="00065154" w:rsidRPr="00A4325E" w:rsidRDefault="00065154" w:rsidP="00E25A74">
      <w:pPr>
        <w:spacing w:after="0"/>
        <w:ind w:left="709"/>
      </w:pPr>
      <w:r w:rsidRPr="00A4325E">
        <w:t xml:space="preserve">URL: </w:t>
      </w:r>
      <w:r w:rsidRPr="00A4325E">
        <w:tab/>
      </w:r>
      <w:r w:rsidRPr="00A4325E">
        <w:tab/>
      </w:r>
      <w:r w:rsidRPr="00A4325E">
        <w:tab/>
        <w:t xml:space="preserve">         </w:t>
      </w:r>
      <w:hyperlink r:id="rId12" w:history="1">
        <w:r w:rsidRPr="00A4325E">
          <w:rPr>
            <w:rStyle w:val="Hyperlink"/>
          </w:rPr>
          <w:t>www.bratislava.sk</w:t>
        </w:r>
      </w:hyperlink>
      <w:r w:rsidRPr="00A4325E">
        <w:t xml:space="preserve"> </w:t>
      </w:r>
    </w:p>
    <w:p w14:paraId="6D2764F0" w14:textId="23E3FD6D" w:rsidR="00CE38F4" w:rsidRPr="00A4325E" w:rsidRDefault="00065154" w:rsidP="00CE38F4">
      <w:pPr>
        <w:ind w:left="709"/>
      </w:pPr>
      <w:r w:rsidRPr="00A4325E">
        <w:t>(ďalej aj ako „</w:t>
      </w:r>
      <w:bookmarkStart w:id="20" w:name="_Hlk519071869"/>
      <w:r w:rsidRPr="00A4325E">
        <w:rPr>
          <w:b/>
        </w:rPr>
        <w:t>Verejný obstarávateľ</w:t>
      </w:r>
      <w:bookmarkEnd w:id="20"/>
      <w:r w:rsidRPr="00A4325E">
        <w:t>“)</w:t>
      </w:r>
    </w:p>
    <w:p w14:paraId="4155857B" w14:textId="6FA7107E" w:rsidR="00846ACA" w:rsidRPr="00A4325E" w:rsidRDefault="00846ACA" w:rsidP="00CE38F4">
      <w:pPr>
        <w:ind w:left="709"/>
      </w:pPr>
      <w:bookmarkStart w:id="21"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D96C266"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r w:rsidRPr="00A4325E">
        <w:t xml:space="preserve"> (ďalej len „Zodpovedná osoba“)</w:t>
      </w:r>
    </w:p>
    <w:bookmarkEnd w:id="21"/>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2" w:name="_Toc447725743"/>
      <w:bookmarkStart w:id="23" w:name="_Toc487700723"/>
      <w:bookmarkStart w:id="24" w:name="_Toc4416605"/>
      <w:bookmarkStart w:id="25" w:name="_Toc4416899"/>
      <w:bookmarkStart w:id="26" w:name="_Toc4416948"/>
      <w:bookmarkStart w:id="27" w:name="_Toc31808976"/>
      <w:r w:rsidRPr="00A4325E">
        <w:rPr>
          <w:rFonts w:ascii="Cambria" w:hAnsi="Cambria"/>
        </w:rPr>
        <w:t>Predmet zákazky</w:t>
      </w:r>
      <w:bookmarkEnd w:id="22"/>
      <w:bookmarkEnd w:id="23"/>
      <w:bookmarkEnd w:id="24"/>
      <w:bookmarkEnd w:id="25"/>
      <w:bookmarkEnd w:id="26"/>
      <w:bookmarkEnd w:id="27"/>
    </w:p>
    <w:p w14:paraId="25ED13B1" w14:textId="2E6BEAD9" w:rsidR="00065154" w:rsidRPr="00A4325E" w:rsidRDefault="00065154" w:rsidP="00524913">
      <w:pPr>
        <w:pStyle w:val="Heading4"/>
      </w:pPr>
      <w:bookmarkStart w:id="28" w:name="_Hlk5992583"/>
      <w:r w:rsidRPr="00A4325E">
        <w:t xml:space="preserve">Predmetom zákazky je </w:t>
      </w:r>
      <w:bookmarkEnd w:id="28"/>
      <w:r w:rsidR="0013479C" w:rsidRPr="00A4325E">
        <w:t xml:space="preserve">Energeticky efektívna rekonštrukcia budovy Zimného štadióna Ondreja Nepelu s využitím garantovanej energetickej služby – balík GES 06 </w:t>
      </w:r>
      <w:r w:rsidRPr="00A4325E">
        <w:t>(ďalej aj ako „</w:t>
      </w:r>
      <w:r w:rsidRPr="00A4325E">
        <w:rPr>
          <w:b/>
        </w:rPr>
        <w:t>predmet zákazky</w:t>
      </w:r>
      <w:r w:rsidRPr="00A4325E">
        <w:t xml:space="preserve">“). </w:t>
      </w:r>
    </w:p>
    <w:p w14:paraId="13192640" w14:textId="77777777" w:rsidR="00065154" w:rsidRPr="00A4325E" w:rsidRDefault="00065154" w:rsidP="00524913">
      <w:pPr>
        <w:pStyle w:val="Heading4"/>
      </w:pPr>
      <w:r w:rsidRPr="00A4325E">
        <w:t>Hlavný kód CPV:</w:t>
      </w:r>
    </w:p>
    <w:p w14:paraId="46DD1A86" w14:textId="77777777" w:rsidR="00065154" w:rsidRPr="00A4325E" w:rsidRDefault="00065154" w:rsidP="00065154">
      <w:pPr>
        <w:ind w:left="3261" w:hanging="2552"/>
      </w:pPr>
      <w:r w:rsidRPr="00A4325E">
        <w:t>71314000-2 Energetika a súvisiace služby</w:t>
      </w:r>
    </w:p>
    <w:p w14:paraId="2B4F6624" w14:textId="77777777" w:rsidR="00065154" w:rsidRPr="00A4325E" w:rsidRDefault="00065154" w:rsidP="00065154">
      <w:pPr>
        <w:ind w:left="3261" w:hanging="2552"/>
      </w:pPr>
      <w:r w:rsidRPr="00A4325E">
        <w:t xml:space="preserve">Dodatočné kódy CPV: </w:t>
      </w:r>
    </w:p>
    <w:p w14:paraId="200E364B" w14:textId="77777777" w:rsidR="00065154" w:rsidRPr="00A4325E" w:rsidRDefault="00065154" w:rsidP="00065154">
      <w:pPr>
        <w:ind w:left="3261" w:hanging="2552"/>
      </w:pPr>
      <w:bookmarkStart w:id="29" w:name="_Toc487700724"/>
      <w:bookmarkStart w:id="30" w:name="_Toc4416606"/>
      <w:bookmarkStart w:id="31" w:name="_Toc4416900"/>
      <w:bookmarkStart w:id="32" w:name="_Toc4416949"/>
      <w:r w:rsidRPr="00A4325E">
        <w:t>71314200-4 Riadenie energetiky,</w:t>
      </w:r>
    </w:p>
    <w:p w14:paraId="5C458C19" w14:textId="77777777" w:rsidR="00065154" w:rsidRPr="00A4325E" w:rsidRDefault="00065154" w:rsidP="00452E51">
      <w:pPr>
        <w:ind w:left="3261" w:hanging="2552"/>
      </w:pPr>
      <w:r w:rsidRPr="00A4325E">
        <w:t>45300000-0 Stavebno-inštalačné práce,</w:t>
      </w:r>
    </w:p>
    <w:p w14:paraId="731C8567" w14:textId="77777777" w:rsidR="00065154" w:rsidRPr="00A4325E" w:rsidRDefault="00065154" w:rsidP="00065154">
      <w:pPr>
        <w:ind w:left="3261" w:hanging="2552"/>
      </w:pPr>
      <w:r w:rsidRPr="00A4325E">
        <w:t>51112000-0 Inštalácia zariadení na rozvod elektriny a regulačných zariadení,</w:t>
      </w:r>
    </w:p>
    <w:p w14:paraId="2836B6F5" w14:textId="77777777" w:rsidR="00065154" w:rsidRPr="00A4325E" w:rsidRDefault="00065154" w:rsidP="00065154">
      <w:pPr>
        <w:ind w:left="3261" w:hanging="2552"/>
      </w:pPr>
      <w:r w:rsidRPr="00A4325E">
        <w:t>51210000-7 Inštalácia meracích zariadení.</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3" w:name="_Toc31808977"/>
      <w:r w:rsidRPr="00A4325E">
        <w:rPr>
          <w:rFonts w:ascii="Cambria" w:hAnsi="Cambria"/>
        </w:rPr>
        <w:t>Komplexnosť dodávky</w:t>
      </w:r>
      <w:bookmarkEnd w:id="29"/>
      <w:r w:rsidRPr="00A4325E">
        <w:rPr>
          <w:rFonts w:ascii="Cambria" w:hAnsi="Cambria"/>
        </w:rPr>
        <w:t>, jej nedeliteľnosť</w:t>
      </w:r>
      <w:bookmarkEnd w:id="30"/>
      <w:bookmarkEnd w:id="31"/>
      <w:bookmarkEnd w:id="32"/>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3"/>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7773A34F" w14:textId="49AA3F51" w:rsidR="00065154" w:rsidRPr="00A4325E" w:rsidRDefault="00065154" w:rsidP="00524913">
      <w:pPr>
        <w:pStyle w:val="Heading4"/>
      </w:pPr>
      <w:bookmarkStart w:id="34" w:name="_Hlk5992643"/>
      <w:bookmarkStart w:id="35" w:name="_Toc487700725"/>
      <w:bookmarkStart w:id="36" w:name="_Toc4416607"/>
      <w:bookmarkStart w:id="37" w:name="_Toc4416901"/>
      <w:bookmarkStart w:id="38" w:name="_Toc4416950"/>
      <w:r w:rsidRPr="00A4325E">
        <w:t xml:space="preserve">Predmetom zákazky je </w:t>
      </w:r>
      <w:r w:rsidR="00481D80" w:rsidRPr="00A4325E">
        <w:t>e</w:t>
      </w:r>
      <w:r w:rsidR="0013479C" w:rsidRPr="00A4325E">
        <w:t>nergeticky efektívn</w:t>
      </w:r>
      <w:r w:rsidR="00D6371E" w:rsidRPr="00A4325E">
        <w:t>a</w:t>
      </w:r>
      <w:r w:rsidR="0013479C" w:rsidRPr="00A4325E">
        <w:t xml:space="preserve"> rekonštrukci</w:t>
      </w:r>
      <w:r w:rsidR="00D6371E" w:rsidRPr="00A4325E">
        <w:t>a</w:t>
      </w:r>
      <w:r w:rsidR="0013479C" w:rsidRPr="00A4325E">
        <w:t xml:space="preserve"> budovy Zimného štadióna Ondreja Nepelu s využitím garantovanej energetickej služby</w:t>
      </w:r>
      <w:r w:rsidRPr="00A4325E">
        <w:t>. Podstatou pre</w:t>
      </w:r>
      <w:r w:rsidR="00CE4B32" w:rsidRPr="00A4325E">
        <w:t>d</w:t>
      </w:r>
      <w:r w:rsidRPr="00A4325E">
        <w:t>metu zákazky je, že objem potenciálnych úspor prevádzkových nákladov energetického hospodárstva na základe  realizácie potrebných opatrení je možné dosiahnuť prostre</w:t>
      </w:r>
      <w:r w:rsidR="00452E51" w:rsidRPr="00A4325E">
        <w:t>d</w:t>
      </w:r>
      <w:r w:rsidRPr="00A4325E">
        <w:t>ní</w:t>
      </w:r>
      <w:r w:rsidR="00452E51" w:rsidRPr="00A4325E">
        <w:t>c</w:t>
      </w:r>
      <w:r w:rsidRPr="00A4325E">
        <w:t>tvom financovania treťou stranou (poskytovateľom)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00905F80">
        <w:br/>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w:t>
      </w:r>
      <w:r w:rsidR="00905F80">
        <w:t xml:space="preserve"> </w:t>
      </w:r>
      <w:r w:rsidRPr="00A4325E">
        <w:rPr>
          <w:rFonts w:cs="Proba Pro"/>
        </w:rPr>
        <w:t>č</w:t>
      </w:r>
      <w:r w:rsidRPr="00A4325E">
        <w:t xml:space="preserve">. 321/2014 Z. z. o energetickej efektívnosti a o zmene a doplnení niektorých </w:t>
      </w:r>
      <w:r w:rsidRPr="00A4325E">
        <w:lastRenderedPageBreak/>
        <w:t>zákonov v znení neskorších predpisov (ďalej aj ako „</w:t>
      </w:r>
      <w:r w:rsidRPr="00A4325E">
        <w:rPr>
          <w:b/>
        </w:rPr>
        <w:t>Zákon o</w:t>
      </w:r>
      <w:r w:rsidRPr="00A4325E">
        <w:rPr>
          <w:rFonts w:cs="Calibri"/>
          <w:b/>
        </w:rPr>
        <w:t> </w:t>
      </w:r>
      <w:r w:rsidRPr="00A4325E">
        <w:rPr>
          <w:b/>
        </w:rPr>
        <w:t>energetickej efekt</w:t>
      </w:r>
      <w:r w:rsidRPr="00A4325E">
        <w:rPr>
          <w:rFonts w:cs="Proba Pro"/>
          <w:b/>
        </w:rPr>
        <w:t>í</w:t>
      </w:r>
      <w:r w:rsidRPr="00A4325E">
        <w:rPr>
          <w:b/>
        </w:rPr>
        <w:t>vnosti</w:t>
      </w:r>
      <w:r w:rsidRPr="00A4325E">
        <w:t xml:space="preserve">“). Pri takomto financovaní treťou stranou (poskytovateľom) bude investícia do rekonštrukcie splácaná z budúcich úspor prevádzkových nákladov energetického hospodárstva. </w:t>
      </w:r>
    </w:p>
    <w:p w14:paraId="2A4D0403" w14:textId="1944A8DD" w:rsidR="00065154" w:rsidRPr="00A4325E" w:rsidRDefault="00065154" w:rsidP="00524913">
      <w:pPr>
        <w:pStyle w:val="Heading4"/>
        <w:numPr>
          <w:ilvl w:val="0"/>
          <w:numId w:val="0"/>
        </w:numPr>
        <w:ind w:left="709"/>
      </w:pPr>
      <w:r w:rsidRPr="00A4325E">
        <w:t xml:space="preserve">Hlavnou výhodou navrhovaného spôsobu </w:t>
      </w:r>
      <w:r w:rsidR="00062978" w:rsidRPr="00A4325E">
        <w:t>plnenia</w:t>
      </w:r>
      <w:r w:rsidRPr="00A4325E">
        <w:t xml:space="preserve"> je pre Verejného obstarávateľa istota konečného výsledku rekonštrukcie v zmysle reálneho dosiahnutia úspor. Neoddeliteľnou súčasťou obchodných podmienok je záruka poskytovateľa za dosiahnutie úspor prevádzkových nákladov, čo v praxi znamená, že ak poskytovateľ (úspešný uchádzač) nezabezpečí dosiahnutie úspor v dohodnutom objeme, bude povinný tento výpadok kompenzovať – či už zmluvnou pokutou, alebo znížením pravidelných platieb zo strany Verejného obstarávateľa. Verejný obstarávateľ tak v konečnom dôsledku získava nové technológie, resp. technické riešenia zabezpečujúce požadované prevádzkové výsledky.</w:t>
      </w:r>
    </w:p>
    <w:p w14:paraId="679FB9BC" w14:textId="72A29033" w:rsidR="00065154" w:rsidRPr="00A4325E" w:rsidRDefault="00065154" w:rsidP="00524913">
      <w:pPr>
        <w:pStyle w:val="Heading4"/>
        <w:numPr>
          <w:ilvl w:val="0"/>
          <w:numId w:val="0"/>
        </w:numPr>
        <w:ind w:left="709"/>
      </w:pPr>
      <w:r w:rsidRPr="00A4325E">
        <w:t xml:space="preserve">Keďže je to uchádzač, ktorý v rámci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 xml:space="preserve">ponuky navrhuje spôsob realizácie jednotlivých opatrení a výšku úspor nákladov na základe týchto opatrení, so samotnou dodávkou technologických prvkov opatrení </w:t>
      </w:r>
      <w:r w:rsidR="00A044E9" w:rsidRPr="00A4325E">
        <w:t xml:space="preserve">sú </w:t>
      </w:r>
      <w:r w:rsidRPr="00A4325E">
        <w:t>neoddeliteľne spojené služby projektových a inžinierskych činností spojených</w:t>
      </w:r>
      <w:r w:rsidR="00452E51" w:rsidRPr="00A4325E">
        <w:t xml:space="preserve"> </w:t>
      </w:r>
      <w:r w:rsidRPr="00A4325E">
        <w:t>s návrhom týchto opatrení a so zabezpečením všetkých potrebných povolení a schválení na ich realizáciu. Uchádzač tak preberá komplexnú zodpovednosť za správnosť a realizovateľnosť jeho návrhu, čo je podstatou samotnej dlhodobej garancie úspor nákladov. Z tohto dôvodu je opodstatnené a možné realizovať zákazku financovanú touto formou jedine v prípade zadania všetkých činností potrebných pre realizáciu opatrení, vrátane súvisiacich služieb,</w:t>
      </w:r>
      <w:r w:rsidR="00A044E9" w:rsidRPr="00A4325E">
        <w:t xml:space="preserve"> </w:t>
      </w:r>
      <w:r w:rsidRPr="00A4325E">
        <w:t xml:space="preserve">v rámci jednej zákazky tak, aby uchádzač zahrnul vo svojej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do nákladov všetky skutočné náklady spojené s vykonaním opatrení a dodržaním garantovaného zníženia prevádzkových nákladov energetického hospodárstva. V opačnom prípade by nebolo možné realizovať predmet zákazky bez toho, aby sa Verejný obstarávateľ podieľal na spolufinancovaní investičných nákladov.</w:t>
      </w:r>
    </w:p>
    <w:p w14:paraId="75A1AC36" w14:textId="61FA71FD"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návrh riešenia opatrení, ktoré je potrebné prispôsobiť osobitným podmienkam budovy, v</w:t>
      </w:r>
      <w:r w:rsidR="001C34C0" w:rsidRPr="00A4325E">
        <w:rPr>
          <w:rFonts w:cs="Calibri"/>
        </w:rPr>
        <w:t> </w:t>
      </w:r>
      <w:r w:rsidR="001C34C0" w:rsidRPr="00A4325E">
        <w:t>ktorej bud</w:t>
      </w:r>
      <w:r w:rsidR="001C34C0" w:rsidRPr="00A4325E">
        <w:rPr>
          <w:rFonts w:cs="Proba Pro"/>
        </w:rPr>
        <w:t>ú</w:t>
      </w:r>
      <w:r w:rsidR="001C34C0" w:rsidRPr="00A4325E">
        <w:t xml:space="preserve"> opatrenia realizovan</w:t>
      </w:r>
      <w:r w:rsidR="001C34C0" w:rsidRPr="00A4325E">
        <w:rPr>
          <w:rFonts w:cs="Proba Pro"/>
        </w:rPr>
        <w:t>é</w:t>
      </w:r>
      <w:r w:rsidR="001C34C0" w:rsidRPr="00A4325E">
        <w:t xml:space="preserve">. </w:t>
      </w:r>
      <w:r w:rsidR="00062978" w:rsidRPr="00A4325E">
        <w:t xml:space="preserve">Cieľom rokovania je v rámci komunikácie s uchádzačmi identifikovať vyhovujúce a akceptovateľné opatrenia na dosiahnutie úspor.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BF2ADA">
        <w:t>26</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39" w:name="_Toc31808978"/>
      <w:bookmarkEnd w:id="34"/>
      <w:r w:rsidRPr="00A4325E">
        <w:rPr>
          <w:rFonts w:ascii="Cambria" w:hAnsi="Cambria"/>
        </w:rPr>
        <w:t>Zdroj finančných prostriedkov</w:t>
      </w:r>
      <w:bookmarkEnd w:id="35"/>
      <w:bookmarkEnd w:id="36"/>
      <w:bookmarkEnd w:id="37"/>
      <w:bookmarkEnd w:id="38"/>
      <w:bookmarkEnd w:id="39"/>
    </w:p>
    <w:p w14:paraId="1C5471D5" w14:textId="77777777" w:rsidR="00065154" w:rsidRPr="00A4325E" w:rsidRDefault="00F35B41" w:rsidP="00524913">
      <w:pPr>
        <w:pStyle w:val="Heading4"/>
      </w:pPr>
      <w:bookmarkStart w:id="40" w:name="_Hlk5983088"/>
      <w:r w:rsidRPr="00A4325E">
        <w:t>Verejný obstarávateľ predpokladá, že i</w:t>
      </w:r>
      <w:r w:rsidR="00065154" w:rsidRPr="00A4325E">
        <w:t>nvestičná časť predmetu zákazky bude primárne financovaná zo zdrojov úspešného uchádzača s tým, že následne počas obdobia garancie úspor bude investícia splácaná z vlastných finančných prostriedkov Verejného obstarávateľa z budúcich úspor prevádzkových nákladov energetického hospodárstva.</w:t>
      </w:r>
      <w:r w:rsidRPr="00A4325E">
        <w:t xml:space="preserve"> </w:t>
      </w:r>
    </w:p>
    <w:p w14:paraId="6E9FC028" w14:textId="77777777" w:rsidR="00F35B41" w:rsidRPr="00A4325E" w:rsidRDefault="00F35B41" w:rsidP="00524913">
      <w:pPr>
        <w:pStyle w:val="Heading4"/>
      </w:pPr>
      <w:r w:rsidRPr="00A4325E">
        <w:t>Verejný obstarávateľ bude financovať predmet zákazky v</w:t>
      </w:r>
      <w:r w:rsidRPr="00A4325E">
        <w:rPr>
          <w:rFonts w:cs="Calibri"/>
        </w:rPr>
        <w:t> </w:t>
      </w:r>
      <w:r w:rsidRPr="00A4325E">
        <w:t>s</w:t>
      </w:r>
      <w:r w:rsidRPr="00A4325E">
        <w:rPr>
          <w:rFonts w:cs="Proba Pro"/>
        </w:rPr>
        <w:t>ú</w:t>
      </w:r>
      <w:r w:rsidRPr="00A4325E">
        <w:t>lade s</w:t>
      </w:r>
      <w:r w:rsidRPr="00A4325E">
        <w:rPr>
          <w:rFonts w:cs="Calibri"/>
        </w:rPr>
        <w:t> </w:t>
      </w:r>
      <w:r w:rsidRPr="00A4325E">
        <w:t>n</w:t>
      </w:r>
      <w:r w:rsidRPr="00A4325E">
        <w:rPr>
          <w:rFonts w:cs="Proba Pro"/>
        </w:rPr>
        <w:t>á</w:t>
      </w:r>
      <w:r w:rsidRPr="00A4325E">
        <w:t>vrhom zmluvy, ktor</w:t>
      </w:r>
      <w:r w:rsidRPr="00A4325E">
        <w:rPr>
          <w:rFonts w:cs="Proba Pro"/>
        </w:rPr>
        <w:t>ý</w:t>
      </w:r>
      <w:r w:rsidRPr="00A4325E">
        <w:t xml:space="preserve"> bude spracovan</w:t>
      </w:r>
      <w:r w:rsidRPr="00A4325E">
        <w:rPr>
          <w:rFonts w:cs="Proba Pro"/>
        </w:rPr>
        <w:t>ý</w:t>
      </w:r>
      <w:r w:rsidRPr="00A4325E">
        <w:t xml:space="preserve"> na z</w:t>
      </w:r>
      <w:r w:rsidRPr="00A4325E">
        <w:rPr>
          <w:rFonts w:cs="Proba Pro"/>
        </w:rPr>
        <w:t>á</w:t>
      </w:r>
      <w:r w:rsidRPr="00A4325E">
        <w:t>klade v</w:t>
      </w:r>
      <w:r w:rsidRPr="00A4325E">
        <w:rPr>
          <w:rFonts w:cs="Proba Pro"/>
        </w:rPr>
        <w:t>ý</w:t>
      </w:r>
      <w:r w:rsidRPr="00A4325E">
        <w:t>sledkov rokovaní.</w:t>
      </w:r>
    </w:p>
    <w:p w14:paraId="019BBF30" w14:textId="77777777" w:rsidR="00065154" w:rsidRPr="00A4325E" w:rsidRDefault="00065154" w:rsidP="00E25A74">
      <w:pPr>
        <w:pStyle w:val="Heading3"/>
        <w:rPr>
          <w:rFonts w:ascii="Cambria" w:hAnsi="Cambria"/>
        </w:rPr>
      </w:pPr>
      <w:bookmarkStart w:id="41" w:name="_Toc522635378"/>
      <w:bookmarkStart w:id="42" w:name="_Toc525293192"/>
      <w:bookmarkStart w:id="43" w:name="_Toc4416608"/>
      <w:bookmarkStart w:id="44" w:name="_Toc4416902"/>
      <w:bookmarkStart w:id="45" w:name="_Toc4416951"/>
      <w:bookmarkStart w:id="46" w:name="_Toc31808979"/>
      <w:bookmarkEnd w:id="40"/>
      <w:bookmarkEnd w:id="41"/>
      <w:bookmarkEnd w:id="42"/>
      <w:r w:rsidRPr="00A4325E">
        <w:rPr>
          <w:rFonts w:ascii="Cambria" w:hAnsi="Cambria"/>
        </w:rPr>
        <w:t>Zmluva</w:t>
      </w:r>
      <w:bookmarkEnd w:id="19"/>
      <w:bookmarkEnd w:id="43"/>
      <w:bookmarkEnd w:id="44"/>
      <w:bookmarkEnd w:id="45"/>
      <w:bookmarkEnd w:id="46"/>
    </w:p>
    <w:p w14:paraId="4F024344" w14:textId="7C08176C" w:rsidR="00065154" w:rsidRPr="00A4325E" w:rsidRDefault="00065154" w:rsidP="00524913">
      <w:pPr>
        <w:pStyle w:val="Heading4"/>
      </w:pPr>
      <w:bookmarkStart w:id="47" w:name="_Toc447725747"/>
      <w:bookmarkStart w:id="48" w:name="_Toc4416609"/>
      <w:bookmarkStart w:id="49" w:name="_Toc4416903"/>
      <w:bookmarkStart w:id="50" w:name="_Toc4416952"/>
      <w:r w:rsidRPr="00A4325E">
        <w:t xml:space="preserve">Výsledkom </w:t>
      </w:r>
      <w:r w:rsidR="00F35B41" w:rsidRPr="00A4325E">
        <w:t>Rokovacieho konania</w:t>
      </w:r>
      <w:r w:rsidRPr="00A4325E">
        <w:t xml:space="preserve"> bude zmluva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uzatvoren</w:t>
      </w:r>
      <w:r w:rsidRPr="00A4325E">
        <w:rPr>
          <w:rFonts w:cs="Proba Pro"/>
        </w:rPr>
        <w:t>á</w:t>
      </w:r>
      <w:r w:rsidRPr="00A4325E">
        <w:t xml:space="preserve"> pod</w:t>
      </w:r>
      <w:r w:rsidRPr="00A4325E">
        <w:rPr>
          <w:rFonts w:cs="Proba Pro"/>
        </w:rPr>
        <w:t>ľ</w:t>
      </w:r>
      <w:r w:rsidRPr="00A4325E">
        <w:t xml:space="preserve">a ustanovenia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 xml:space="preserve">vnosti, medzi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(poskytovate</w:t>
      </w:r>
      <w:r w:rsidRPr="00A4325E">
        <w:rPr>
          <w:rFonts w:cs="Proba Pro"/>
        </w:rPr>
        <w:t>ľ</w:t>
      </w:r>
      <w:r w:rsidRPr="00A4325E">
        <w:t>om) a Verejn</w:t>
      </w:r>
      <w:r w:rsidRPr="00A4325E">
        <w:rPr>
          <w:rFonts w:cs="Proba Pro"/>
        </w:rPr>
        <w:t>ý</w:t>
      </w:r>
      <w:r w:rsidRPr="00A4325E">
        <w:t>m obstar</w:t>
      </w:r>
      <w:r w:rsidRPr="00A4325E">
        <w:rPr>
          <w:rFonts w:cs="Proba Pro"/>
        </w:rPr>
        <w:t>á</w:t>
      </w:r>
      <w:r w:rsidRPr="00A4325E">
        <w:t>vate</w:t>
      </w:r>
      <w:r w:rsidRPr="00A4325E">
        <w:rPr>
          <w:rFonts w:cs="Proba Pro"/>
        </w:rPr>
        <w:t>ľ</w:t>
      </w:r>
      <w:r w:rsidRPr="00A4325E">
        <w:t xml:space="preserve">om (prijímateľom) </w:t>
      </w:r>
      <w:r w:rsidR="00F35B41" w:rsidRPr="00A4325E">
        <w:t xml:space="preserve">na základe vyhodnotenia konečných ponúk </w:t>
      </w:r>
      <w:r w:rsidRPr="00A4325E">
        <w:t>(ďalej len ako „</w:t>
      </w:r>
      <w:r w:rsidRPr="00A4325E">
        <w:rPr>
          <w:b/>
        </w:rPr>
        <w:t>zmluva</w:t>
      </w:r>
      <w:r w:rsidRPr="00A4325E">
        <w:t xml:space="preserve">“). </w:t>
      </w:r>
    </w:p>
    <w:p w14:paraId="24DB75B3" w14:textId="41D638D5" w:rsidR="00065154" w:rsidRPr="00A4325E" w:rsidRDefault="00065154" w:rsidP="00524913">
      <w:pPr>
        <w:pStyle w:val="Heading4"/>
      </w:pPr>
      <w:r w:rsidRPr="00A4325E">
        <w:t>Základný návrh zmluvy je uvedený v</w:t>
      </w:r>
      <w:r w:rsidRPr="00A4325E">
        <w:rPr>
          <w:rFonts w:cs="Calibri"/>
        </w:rPr>
        <w:t> </w:t>
      </w:r>
      <w:r w:rsidR="00C43D40"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Fin</w:t>
      </w:r>
      <w:r w:rsidRPr="00A4325E">
        <w:rPr>
          <w:rFonts w:cs="Proba Pro"/>
        </w:rPr>
        <w:t>á</w:t>
      </w:r>
      <w:r w:rsidRPr="00A4325E">
        <w:t>lny n</w:t>
      </w:r>
      <w:r w:rsidRPr="00A4325E">
        <w:rPr>
          <w:rFonts w:cs="Proba Pro"/>
        </w:rPr>
        <w:t>á</w:t>
      </w:r>
      <w:r w:rsidRPr="00A4325E">
        <w:t>vrh zmluvy bude spracovan</w:t>
      </w:r>
      <w:r w:rsidRPr="00A4325E">
        <w:rPr>
          <w:rFonts w:cs="Proba Pro"/>
        </w:rPr>
        <w:t>ý</w:t>
      </w:r>
      <w:r w:rsidRPr="00A4325E">
        <w:t xml:space="preserve"> </w:t>
      </w:r>
      <w:r w:rsidR="00F35B41" w:rsidRPr="00A4325E">
        <w:t xml:space="preserve">až </w:t>
      </w:r>
      <w:r w:rsidRPr="00A4325E">
        <w:t>na základe výsledkov rokovania. Zmluva uzatvorená s</w:t>
      </w:r>
      <w:r w:rsidRPr="00A4325E">
        <w:rPr>
          <w:rFonts w:cs="Calibri"/>
        </w:rPr>
        <w:t>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bude zodpoveda</w:t>
      </w:r>
      <w:r w:rsidRPr="00A4325E">
        <w:rPr>
          <w:rFonts w:cs="Proba Pro"/>
        </w:rPr>
        <w:t>ť</w:t>
      </w:r>
      <w:r w:rsidRPr="00A4325E">
        <w:t xml:space="preserve"> podmienkam stanoven</w:t>
      </w:r>
      <w:r w:rsidRPr="00A4325E">
        <w:rPr>
          <w:rFonts w:cs="Proba Pro"/>
        </w:rPr>
        <w:t>ý</w:t>
      </w:r>
      <w:r w:rsidRPr="00A4325E">
        <w:t>m vo v</w:t>
      </w:r>
      <w:r w:rsidRPr="00A4325E">
        <w:rPr>
          <w:rFonts w:cs="Proba Pro"/>
        </w:rPr>
        <w:t>ý</w:t>
      </w:r>
      <w:r w:rsidRPr="00A4325E">
        <w:t>zve na predlo</w:t>
      </w:r>
      <w:r w:rsidRPr="00A4325E">
        <w:rPr>
          <w:rFonts w:cs="Proba Pro"/>
        </w:rPr>
        <w:t>ž</w:t>
      </w:r>
      <w:r w:rsidRPr="00A4325E">
        <w:t>enie kone</w:t>
      </w:r>
      <w:r w:rsidRPr="00A4325E">
        <w:rPr>
          <w:rFonts w:cs="Proba Pro"/>
        </w:rPr>
        <w:t>č</w:t>
      </w:r>
      <w:r w:rsidRPr="00A4325E">
        <w:t>nej ponuky</w:t>
      </w:r>
      <w:r w:rsidR="00F35B41" w:rsidRPr="00A4325E">
        <w:t xml:space="preserve"> </w:t>
      </w:r>
      <w:r w:rsidRPr="00A4325E">
        <w:t>a v</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úspešného uchádzača.</w:t>
      </w:r>
    </w:p>
    <w:p w14:paraId="123F2BD9" w14:textId="77777777" w:rsidR="00065154" w:rsidRPr="00A4325E" w:rsidRDefault="00065154" w:rsidP="00E25A74">
      <w:pPr>
        <w:pStyle w:val="Heading3"/>
        <w:rPr>
          <w:rFonts w:ascii="Cambria" w:hAnsi="Cambria"/>
        </w:rPr>
      </w:pPr>
      <w:bookmarkStart w:id="51" w:name="_Toc31808980"/>
      <w:r w:rsidRPr="00A4325E">
        <w:rPr>
          <w:rFonts w:ascii="Cambria" w:hAnsi="Cambria"/>
        </w:rPr>
        <w:t>Miesto a</w:t>
      </w:r>
      <w:r w:rsidRPr="00A4325E">
        <w:rPr>
          <w:rFonts w:ascii="Cambria" w:hAnsi="Cambria" w:cs="Calibri"/>
        </w:rPr>
        <w:t> </w:t>
      </w:r>
      <w:r w:rsidRPr="00A4325E">
        <w:rPr>
          <w:rFonts w:ascii="Cambria" w:hAnsi="Cambria"/>
        </w:rPr>
        <w:t>term</w:t>
      </w:r>
      <w:r w:rsidRPr="00A4325E">
        <w:rPr>
          <w:rFonts w:ascii="Cambria" w:hAnsi="Cambria" w:cs="Proba Pro"/>
        </w:rPr>
        <w:t>í</w:t>
      </w:r>
      <w:r w:rsidRPr="00A4325E">
        <w:rPr>
          <w:rFonts w:ascii="Cambria" w:hAnsi="Cambria"/>
        </w:rPr>
        <w:t>n realiz</w:t>
      </w:r>
      <w:r w:rsidRPr="00A4325E">
        <w:rPr>
          <w:rFonts w:ascii="Cambria" w:hAnsi="Cambria" w:cs="Proba Pro"/>
        </w:rPr>
        <w:t>á</w:t>
      </w:r>
      <w:r w:rsidRPr="00A4325E">
        <w:rPr>
          <w:rFonts w:ascii="Cambria" w:hAnsi="Cambria"/>
        </w:rPr>
        <w:t>cie predmetu z</w:t>
      </w:r>
      <w:r w:rsidRPr="00A4325E">
        <w:rPr>
          <w:rFonts w:ascii="Cambria" w:hAnsi="Cambria" w:cs="Proba Pro"/>
        </w:rPr>
        <w:t>á</w:t>
      </w:r>
      <w:r w:rsidRPr="00A4325E">
        <w:rPr>
          <w:rFonts w:ascii="Cambria" w:hAnsi="Cambria"/>
        </w:rPr>
        <w:t>kazky</w:t>
      </w:r>
      <w:bookmarkEnd w:id="47"/>
      <w:bookmarkEnd w:id="48"/>
      <w:bookmarkEnd w:id="49"/>
      <w:bookmarkEnd w:id="50"/>
      <w:bookmarkEnd w:id="51"/>
    </w:p>
    <w:p w14:paraId="1C81D2D1" w14:textId="646236CC" w:rsidR="00065154" w:rsidRPr="00A4325E" w:rsidRDefault="00065154" w:rsidP="00524913">
      <w:pPr>
        <w:pStyle w:val="Heading4"/>
      </w:pPr>
      <w:r w:rsidRPr="00A4325E">
        <w:t xml:space="preserve">Miestom realizácie predmetu zákazky </w:t>
      </w:r>
      <w:r w:rsidR="008575E8" w:rsidRPr="00A4325E">
        <w:t>je</w:t>
      </w:r>
      <w:r w:rsidRPr="00A4325E">
        <w:t xml:space="preserve"> budov</w:t>
      </w:r>
      <w:r w:rsidR="008575E8" w:rsidRPr="00A4325E">
        <w:t>a</w:t>
      </w:r>
      <w:r w:rsidRPr="00A4325E">
        <w:t xml:space="preserve"> </w:t>
      </w:r>
      <w:r w:rsidR="009964FF" w:rsidRPr="00A4325E">
        <w:t xml:space="preserve">- </w:t>
      </w:r>
      <w:r w:rsidR="008575E8" w:rsidRPr="00A4325E">
        <w:t>Zimný štadión Ondreja Nepelu, Odbojárov 9, 831 04 Bratislava.</w:t>
      </w:r>
      <w:r w:rsidRPr="00A4325E">
        <w:t xml:space="preserve"> </w:t>
      </w:r>
    </w:p>
    <w:p w14:paraId="5125246B" w14:textId="2982B44D" w:rsidR="00A12BDB" w:rsidRPr="00A4325E" w:rsidRDefault="00A12BDB" w:rsidP="00524913">
      <w:pPr>
        <w:pStyle w:val="Heading4"/>
      </w:pPr>
      <w:bookmarkStart w:id="52" w:name="_Toc447725748"/>
      <w:bookmarkStart w:id="53" w:name="_Toc4416610"/>
      <w:bookmarkStart w:id="54" w:name="_Toc4416904"/>
      <w:bookmarkStart w:id="55" w:name="_Toc4416953"/>
      <w:r w:rsidRPr="00A4325E">
        <w:t>Doba realizácie predmetu zákazky bude max. 1</w:t>
      </w:r>
      <w:r w:rsidR="001F018B">
        <w:t>3</w:t>
      </w:r>
      <w:r w:rsidRPr="00A4325E">
        <w:t xml:space="preserve">8 mesiacov od nadobudnutia účinnosti zmluvy </w:t>
      </w:r>
      <w:r w:rsidRPr="00A4325E">
        <w:lastRenderedPageBreak/>
        <w:t>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18F2F72A" w14:textId="4A292030" w:rsidR="00A12BDB" w:rsidRPr="00A4325E" w:rsidRDefault="00A12BDB" w:rsidP="005B3A17">
      <w:pPr>
        <w:pStyle w:val="Heading6"/>
      </w:pPr>
      <w:r w:rsidRPr="00A4325E">
        <w:t xml:space="preserve">Obdobie príprav: maximálne </w:t>
      </w:r>
      <w:r w:rsidRPr="00A4325E">
        <w:rPr>
          <w:b/>
          <w:bCs/>
        </w:rPr>
        <w:t>štyri (4) mesiace</w:t>
      </w:r>
      <w:r w:rsidRPr="00A4325E">
        <w:t xml:space="preserve"> odo dňa nadobudnutia účinnosti zmluvy;</w:t>
      </w:r>
    </w:p>
    <w:p w14:paraId="18AF8BB2" w14:textId="26AD5858" w:rsidR="007856C4" w:rsidRPr="00A4325E" w:rsidRDefault="007856C4" w:rsidP="007856C4">
      <w:pPr>
        <w:pStyle w:val="Heading6"/>
      </w:pPr>
      <w:r w:rsidRPr="007856C4">
        <w:t>Obdobie obnovy: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w:t>
      </w:r>
      <w:r w:rsidR="005825E3">
        <w:t xml:space="preserve"> (najneskôr však 18 mesiacov odo dňa nadobudnutia účinnosti zmluvy)</w:t>
      </w:r>
      <w:r w:rsidRPr="00A4325E">
        <w:t>;</w:t>
      </w:r>
    </w:p>
    <w:p w14:paraId="0FA3650F" w14:textId="5D2543CE" w:rsidR="00065154" w:rsidRPr="00A4325E" w:rsidRDefault="00A12BDB" w:rsidP="005B3A17">
      <w:pPr>
        <w:pStyle w:val="Heading6"/>
      </w:pPr>
      <w:r w:rsidRPr="00A4325E">
        <w:t xml:space="preserve">Obdobie garancie: maximálne </w:t>
      </w:r>
      <w:r w:rsidR="001F018B">
        <w:rPr>
          <w:b/>
          <w:bCs/>
        </w:rPr>
        <w:t>desať</w:t>
      </w:r>
      <w:r w:rsidRPr="00A4325E">
        <w:rPr>
          <w:b/>
          <w:bCs/>
        </w:rPr>
        <w:t xml:space="preserve"> (1</w:t>
      </w:r>
      <w:r w:rsidR="001F018B">
        <w:rPr>
          <w:b/>
          <w:bCs/>
        </w:rPr>
        <w:t>0</w:t>
      </w:r>
      <w:r w:rsidRPr="00A4325E">
        <w:rPr>
          <w:b/>
          <w:bCs/>
        </w:rPr>
        <w:t>) rokov</w:t>
      </w:r>
      <w:r w:rsidRPr="00A4325E">
        <w:t xml:space="preserve"> odo dňa ukončenia </w:t>
      </w:r>
      <w:r w:rsidR="00502E0F">
        <w:t>o</w:t>
      </w:r>
      <w:r w:rsidRPr="00A4325E">
        <w:t>bnovy</w:t>
      </w:r>
      <w:r w:rsidR="00065154" w:rsidRPr="00A4325E">
        <w:t>.</w:t>
      </w:r>
    </w:p>
    <w:p w14:paraId="0A689EC2" w14:textId="3D1E61AD" w:rsidR="00065154" w:rsidRPr="00A4325E" w:rsidRDefault="00065154" w:rsidP="00524913">
      <w:pPr>
        <w:pStyle w:val="Heading4"/>
      </w:pPr>
      <w:r w:rsidRPr="00A4325E">
        <w:t>Podrobná identifikácia povinností a</w:t>
      </w:r>
      <w:r w:rsidRPr="00A4325E">
        <w:rPr>
          <w:rFonts w:cs="Calibri"/>
        </w:rPr>
        <w:t> </w:t>
      </w:r>
      <w:r w:rsidRPr="00A4325E">
        <w:t>plnen</w:t>
      </w:r>
      <w:r w:rsidRPr="00A4325E">
        <w:rPr>
          <w:rFonts w:cs="Proba Pro"/>
        </w:rPr>
        <w:t>í</w:t>
      </w:r>
      <w:r w:rsidRPr="00A4325E">
        <w:t xml:space="preserve"> zahrnut</w:t>
      </w:r>
      <w:r w:rsidRPr="00A4325E">
        <w:rPr>
          <w:rFonts w:cs="Proba Pro"/>
        </w:rPr>
        <w:t>ý</w:t>
      </w:r>
      <w:r w:rsidRPr="00A4325E">
        <w:t>ch do jednotliv</w:t>
      </w:r>
      <w:r w:rsidRPr="00A4325E">
        <w:rPr>
          <w:rFonts w:cs="Proba Pro"/>
        </w:rPr>
        <w:t>ý</w:t>
      </w:r>
      <w:r w:rsidRPr="00A4325E">
        <w:t>ch obdob</w:t>
      </w:r>
      <w:r w:rsidRPr="00A4325E">
        <w:rPr>
          <w:rFonts w:cs="Proba Pro"/>
        </w:rPr>
        <w:t>í</w:t>
      </w:r>
      <w:r w:rsidRPr="00A4325E">
        <w:t xml:space="preserve"> je uveden</w:t>
      </w:r>
      <w:r w:rsidRPr="00A4325E">
        <w:rPr>
          <w:rFonts w:cs="Proba Pro"/>
        </w:rPr>
        <w:t>á</w:t>
      </w:r>
      <w:r w:rsidRPr="00A4325E">
        <w:t xml:space="preserve"> v</w:t>
      </w:r>
      <w:r w:rsidRPr="00A4325E">
        <w:rPr>
          <w:rFonts w:cs="Calibri"/>
        </w:rPr>
        <w:t> </w:t>
      </w:r>
      <w:r w:rsidR="00C43D40" w:rsidRPr="00A4325E">
        <w:rPr>
          <w:rFonts w:cs="Proba Pro"/>
        </w:rPr>
        <w:t>Č</w:t>
      </w:r>
      <w:r w:rsidRPr="00A4325E">
        <w:t>asti B. Opis predmetu z</w:t>
      </w:r>
      <w:r w:rsidRPr="00A4325E">
        <w:rPr>
          <w:rFonts w:cs="Proba Pro"/>
        </w:rPr>
        <w:t>á</w:t>
      </w:r>
      <w:r w:rsidRPr="00A4325E">
        <w:t>kazky a</w:t>
      </w:r>
      <w:r w:rsidRPr="00A4325E">
        <w:rPr>
          <w:rFonts w:cs="Calibri"/>
        </w:rPr>
        <w:t> </w:t>
      </w:r>
      <w:r w:rsidRPr="00A4325E">
        <w:t>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xml:space="preserve">. D.1 </w:t>
      </w:r>
      <w:r w:rsidR="00CB17BA" w:rsidRPr="00A4325E">
        <w:t xml:space="preserve">Zmluva o energetickej efektívnosti pre verejný sektor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6A9F35B1" w14:textId="77777777" w:rsidR="00065154" w:rsidRPr="00A4325E" w:rsidRDefault="00065154" w:rsidP="00E25A74">
      <w:pPr>
        <w:pStyle w:val="Heading3"/>
        <w:rPr>
          <w:rFonts w:ascii="Cambria" w:hAnsi="Cambria"/>
        </w:rPr>
      </w:pPr>
      <w:bookmarkStart w:id="56" w:name="_Toc31808981"/>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2"/>
      <w:bookmarkEnd w:id="53"/>
      <w:bookmarkEnd w:id="54"/>
      <w:bookmarkEnd w:id="55"/>
      <w:bookmarkEnd w:id="56"/>
    </w:p>
    <w:p w14:paraId="78DBB07F" w14:textId="2DF41C53" w:rsidR="004F7D65" w:rsidRPr="00A4325E" w:rsidRDefault="004F7D65" w:rsidP="00524913">
      <w:pPr>
        <w:pStyle w:val="Heading4"/>
      </w:pPr>
      <w:r w:rsidRPr="00A4325E">
        <w:t xml:space="preserve">Rokovacie konanie so zverejnením </w:t>
      </w:r>
      <w:r w:rsidR="005E2CFC">
        <w:t>bolo vyhlásen</w:t>
      </w:r>
      <w:r w:rsidR="00852001">
        <w:t>é</w:t>
      </w:r>
      <w:r w:rsidRPr="00A4325E">
        <w:t xml:space="preserve"> pre neobmedzený počet hospodárskych subjektov, ktoré </w:t>
      </w:r>
      <w:r w:rsidR="005E2CFC">
        <w:t>mohli</w:t>
      </w:r>
      <w:r w:rsidR="005E2CFC" w:rsidRPr="00A4325E">
        <w:t xml:space="preserve"> </w:t>
      </w:r>
      <w:r w:rsidRPr="00A4325E">
        <w:t>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0534ABB5" w:rsidR="00C807EC" w:rsidRPr="00A4325E" w:rsidRDefault="00C807EC" w:rsidP="00524913">
      <w:pPr>
        <w:pStyle w:val="Heading4"/>
      </w:pPr>
      <w:r w:rsidRPr="00A4325E">
        <w:t xml:space="preserve">Verejný obstarávateľ </w:t>
      </w:r>
      <w:r w:rsidR="005E2CFC">
        <w:t>neobmedzil</w:t>
      </w:r>
      <w:r w:rsidR="005E2CFC" w:rsidRPr="00A4325E">
        <w:t xml:space="preserve"> </w:t>
      </w:r>
      <w:r w:rsidRPr="00A4325E">
        <w:t>počet záujemcov, ktorých vyzv</w:t>
      </w:r>
      <w:r w:rsidR="00363280" w:rsidRPr="00A4325E">
        <w:t>e</w:t>
      </w:r>
      <w:r w:rsidRPr="00A4325E">
        <w:t xml:space="preserve"> na predloženie základnej ponuky.</w:t>
      </w:r>
      <w:r w:rsidR="005E2CFC">
        <w:t xml:space="preserve"> Verejný obstarávateľ vyzýva na predloženie základnej ponuky všetkých záujemcov, ktorí splnili podmienky účasti.</w:t>
      </w:r>
    </w:p>
    <w:p w14:paraId="1C7C71CE" w14:textId="6252640B" w:rsidR="00C807EC" w:rsidRPr="00A4325E" w:rsidRDefault="004F7D65" w:rsidP="00524913">
      <w:pPr>
        <w:pStyle w:val="Heading4"/>
      </w:pPr>
      <w:r w:rsidRPr="00A4325E">
        <w:t>Základnú p</w:t>
      </w:r>
      <w:r w:rsidR="00065154" w:rsidRPr="00A4325E">
        <w:t>onuku môže predložiť len vybraný záujemca, ktorý predložil v lehote na predkladanie žiadosti o účasť doklady na preukázanie splnenia podmienok účasti,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 (ďalej len „</w:t>
      </w:r>
      <w:r w:rsidR="00065154" w:rsidRPr="00A4325E">
        <w:rPr>
          <w:b/>
        </w:rPr>
        <w:t>záujemca</w:t>
      </w:r>
      <w:r w:rsidR="00065154" w:rsidRPr="00A4325E">
        <w:t>“).</w:t>
      </w:r>
      <w:r w:rsidR="00C807EC" w:rsidRPr="00A4325E">
        <w:t xml:space="preserve"> </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77777777"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7" w:name="_Hlk519072534"/>
      <w:r w:rsidR="00065154" w:rsidRPr="00A4325E">
        <w:rPr>
          <w:b/>
        </w:rPr>
        <w:t>Skupina dodávateľov</w:t>
      </w:r>
      <w:bookmarkEnd w:id="57"/>
      <w:r w:rsidR="00065154" w:rsidRPr="00A4325E">
        <w:t xml:space="preserve">“). </w:t>
      </w:r>
    </w:p>
    <w:p w14:paraId="32AE776F" w14:textId="77777777"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ponuka mus</w:t>
      </w:r>
      <w:r w:rsidRPr="00A4325E">
        <w:rPr>
          <w:rFonts w:cs="Proba Pro"/>
        </w:rPr>
        <w:t>í</w:t>
      </w:r>
      <w:r w:rsidRPr="00A4325E">
        <w:t xml:space="preserve"> by</w:t>
      </w:r>
      <w:r w:rsidRPr="00A4325E">
        <w:rPr>
          <w:rFonts w:cs="Proba Pro"/>
        </w:rPr>
        <w:t>ť</w:t>
      </w:r>
      <w:r w:rsidRPr="00A4325E">
        <w:t xml:space="preserve"> podp</w:t>
      </w:r>
      <w:r w:rsidRPr="00A4325E">
        <w:rPr>
          <w:rFonts w:cs="Proba Pro"/>
        </w:rPr>
        <w:t>í</w:t>
      </w:r>
      <w:r w:rsidRPr="00A4325E">
        <w:t>san</w:t>
      </w:r>
      <w:r w:rsidRPr="00A4325E">
        <w:rPr>
          <w:rFonts w:cs="Proba Pro"/>
        </w:rPr>
        <w:t>á</w:t>
      </w:r>
      <w:r w:rsidRPr="00A4325E">
        <w:t xml:space="preserve"> v</w:t>
      </w:r>
      <w:r w:rsidRPr="00A4325E">
        <w:rPr>
          <w:rFonts w:cs="Proba Pro"/>
        </w:rPr>
        <w:t>š</w:t>
      </w:r>
      <w:r w:rsidRPr="00A4325E">
        <w:t>etk</w:t>
      </w:r>
      <w:r w:rsidRPr="00A4325E">
        <w:rPr>
          <w:rFonts w:cs="Proba Pro"/>
        </w:rPr>
        <w:t>ý</w:t>
      </w:r>
      <w:r w:rsidRPr="00A4325E">
        <w:t>mi členmi Skupiny dodávateľov, resp. za všetkých členov Skupiny dodávateľov. Zároveň je uchádzač povinný predložiť vo svojej ponuke doklad podpísaný všetkými členmi Skupiny dodávateľov o</w:t>
      </w:r>
      <w:r w:rsidRPr="00A4325E">
        <w:rPr>
          <w:rFonts w:cs="Calibri"/>
        </w:rPr>
        <w:t> </w:t>
      </w:r>
      <w:r w:rsidRPr="00A4325E">
        <w:t>ur</w:t>
      </w:r>
      <w:r w:rsidRPr="00A4325E">
        <w:rPr>
          <w:rFonts w:cs="Proba Pro"/>
        </w:rPr>
        <w:t>č</w:t>
      </w:r>
      <w:r w:rsidRPr="00A4325E">
        <w:t>en</w:t>
      </w:r>
      <w:r w:rsidRPr="00A4325E">
        <w:rPr>
          <w:rFonts w:cs="Proba Pro"/>
        </w:rPr>
        <w:t>í</w:t>
      </w:r>
      <w:r w:rsidRPr="00A4325E">
        <w:t xml:space="preserve"> ved</w:t>
      </w:r>
      <w:r w:rsidRPr="00A4325E">
        <w:rPr>
          <w:rFonts w:cs="Proba Pro"/>
        </w:rPr>
        <w:t>ú</w:t>
      </w:r>
      <w:r w:rsidRPr="00A4325E">
        <w:t xml:space="preserve">ceho </w:t>
      </w:r>
      <w:r w:rsidRPr="00A4325E">
        <w:rPr>
          <w:rFonts w:cs="Proba Pro"/>
        </w:rPr>
        <w:t>č</w:t>
      </w:r>
      <w:r w:rsidRPr="00A4325E">
        <w:t>lena opr</w:t>
      </w:r>
      <w:r w:rsidRPr="00A4325E">
        <w:rPr>
          <w:rFonts w:cs="Proba Pro"/>
        </w:rPr>
        <w:t>á</w:t>
      </w:r>
      <w:r w:rsidRPr="00A4325E">
        <w:t>vnen</w:t>
      </w:r>
      <w:r w:rsidRPr="00A4325E">
        <w:rPr>
          <w:rFonts w:cs="Proba Pro"/>
        </w:rPr>
        <w:t>é</w:t>
      </w:r>
      <w:r w:rsidRPr="00A4325E">
        <w:t>ho kona</w:t>
      </w:r>
      <w:r w:rsidRPr="00A4325E">
        <w:rPr>
          <w:rFonts w:cs="Proba Pro"/>
        </w:rPr>
        <w:t>ť</w:t>
      </w:r>
      <w:r w:rsidRPr="00A4325E">
        <w:t xml:space="preserve"> v</w:t>
      </w:r>
      <w:r w:rsidRPr="00A4325E">
        <w:rPr>
          <w:rFonts w:cs="Calibri"/>
        </w:rPr>
        <w:t> </w:t>
      </w:r>
      <w:r w:rsidRPr="00A4325E">
        <w:t>mene ostatn</w:t>
      </w:r>
      <w:r w:rsidRPr="00A4325E">
        <w:rPr>
          <w:rFonts w:cs="Proba Pro"/>
        </w:rPr>
        <w:t>ý</w:t>
      </w:r>
      <w:r w:rsidRPr="00A4325E">
        <w:t xml:space="preserve">ch </w:t>
      </w:r>
      <w:r w:rsidRPr="00A4325E">
        <w:rPr>
          <w:rFonts w:cs="Proba Pro"/>
        </w:rPr>
        <w:t>č</w:t>
      </w:r>
      <w:r w:rsidRPr="00A4325E">
        <w:t xml:space="preserve">lenov Skupiny dodávateľov pre účely </w:t>
      </w:r>
      <w:r w:rsidR="00363280" w:rsidRPr="00A4325E">
        <w:t>tohto Rokovacieho konania</w:t>
      </w:r>
      <w:r w:rsidRPr="00A4325E">
        <w:t>. Za týmto účelom uchádzač môže využiť vzor splnomocnenia pre vedúceho člena Skupiny dodávateľov podľa Prílohy č. A.5 týchto súťažných podkladov.</w:t>
      </w:r>
    </w:p>
    <w:p w14:paraId="6A289BBD" w14:textId="474DC892"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tak</w:t>
      </w:r>
      <w:r w:rsidRPr="00A4325E">
        <w:rPr>
          <w:rFonts w:cs="Proba Pro"/>
        </w:rPr>
        <w:t>ý</w:t>
      </w:r>
      <w:r w:rsidRPr="00A4325E">
        <w:t>to uch</w:t>
      </w:r>
      <w:r w:rsidRPr="00A4325E">
        <w:rPr>
          <w:rFonts w:cs="Proba Pro"/>
        </w:rPr>
        <w:t>á</w:t>
      </w:r>
      <w:r w:rsidRPr="00A4325E">
        <w:t>dzač je povinný tiež predložiť 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2EB8744" w14:textId="77777777" w:rsidR="00065154" w:rsidRPr="00A4325E" w:rsidRDefault="00065154" w:rsidP="00524913">
      <w:pPr>
        <w:pStyle w:val="Heading4"/>
      </w:pPr>
      <w:bookmarkStart w:id="58"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58"/>
    </w:p>
    <w:p w14:paraId="10B0FADF" w14:textId="77777777" w:rsidR="00065154" w:rsidRPr="00A4325E" w:rsidRDefault="00065154" w:rsidP="005B3A17">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5B3A17">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xml:space="preserve">, </w:t>
      </w:r>
      <w:r w:rsidRPr="00A4325E">
        <w:lastRenderedPageBreak/>
        <w:t>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5B3A17">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31E8B735" w14:textId="695EB07E" w:rsidR="00065154" w:rsidRPr="00A4325E" w:rsidRDefault="009F0866" w:rsidP="00524913">
      <w:pPr>
        <w:pStyle w:val="Heading4"/>
      </w:pPr>
      <w:r w:rsidRPr="00A4325E">
        <w:t>Uchádzač, ktorý predkladá ponuku, nemôže byť v tom istom postupe zadávania zákazky súčasne aj členom Skupiny dodávateľov, ktorá predkladá ponuku. Verejný obstarávateľ vylúči uchádzača, ktorý je súčasne členom Skupiny dodávateľov.</w:t>
      </w:r>
    </w:p>
    <w:p w14:paraId="0B71358E" w14:textId="77777777" w:rsidR="00065154" w:rsidRPr="00A4325E" w:rsidRDefault="00065154" w:rsidP="00E25A74">
      <w:pPr>
        <w:pStyle w:val="Heading3"/>
        <w:rPr>
          <w:rFonts w:ascii="Cambria" w:hAnsi="Cambria"/>
        </w:rPr>
      </w:pPr>
      <w:bookmarkStart w:id="59" w:name="_Toc447725749"/>
      <w:bookmarkStart w:id="60" w:name="_Toc4416611"/>
      <w:bookmarkStart w:id="61" w:name="_Toc4416905"/>
      <w:bookmarkStart w:id="62" w:name="_Toc4416954"/>
      <w:bookmarkStart w:id="63" w:name="_Ref4422946"/>
      <w:bookmarkStart w:id="64" w:name="_Ref26952104"/>
      <w:bookmarkStart w:id="65" w:name="_Toc31808982"/>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59"/>
      <w:bookmarkEnd w:id="60"/>
      <w:bookmarkEnd w:id="61"/>
      <w:bookmarkEnd w:id="62"/>
      <w:bookmarkEnd w:id="63"/>
      <w:bookmarkEnd w:id="64"/>
      <w:bookmarkEnd w:id="65"/>
    </w:p>
    <w:p w14:paraId="11204BCD" w14:textId="1FF649F5"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3"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BF2ADA">
        <w:t>21</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BF2ADA">
        <w:t>22</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6" w:name="_Ref6235445"/>
      <w:r w:rsidRPr="00A4325E">
        <w:t xml:space="preserve">Súčasťou </w:t>
      </w:r>
      <w:r w:rsidR="001200E0" w:rsidRPr="00A4325E">
        <w:t xml:space="preserve">základnej </w:t>
      </w:r>
      <w:r w:rsidRPr="00A4325E">
        <w:t>ponuky musia byť nasledujúce doklady / dokumenty:</w:t>
      </w:r>
      <w:bookmarkEnd w:id="66"/>
      <w:r w:rsidRPr="00A4325E">
        <w:t xml:space="preserve"> </w:t>
      </w:r>
    </w:p>
    <w:p w14:paraId="2A2E627A" w14:textId="77777777" w:rsidR="00065154" w:rsidRPr="00A4325E" w:rsidRDefault="00065154" w:rsidP="005B3A17">
      <w:pPr>
        <w:pStyle w:val="Heading6"/>
      </w:pPr>
      <w:bookmarkStart w:id="67" w:name="_Hlk534374350"/>
      <w:r w:rsidRPr="00A4325E">
        <w:t xml:space="preserve">Úvodný list </w:t>
      </w:r>
      <w:r w:rsidR="001200E0" w:rsidRPr="00A4325E">
        <w:t xml:space="preserve">základnej </w:t>
      </w:r>
      <w:r w:rsidRPr="00A4325E">
        <w:t>ponuky s</w:t>
      </w:r>
      <w:r w:rsidRPr="00A4325E">
        <w:rPr>
          <w:rFonts w:cs="Calibri"/>
        </w:rPr>
        <w:t> </w:t>
      </w:r>
      <w:r w:rsidRPr="00A4325E">
        <w:rPr>
          <w:szCs w:val="20"/>
        </w:rPr>
        <w:t>uvedením</w:t>
      </w:r>
      <w:r w:rsidRPr="00A4325E">
        <w:t xml:space="preserve"> nasledovných údajov:</w:t>
      </w:r>
      <w:bookmarkEnd w:id="67"/>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36E79E47"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BF2ADA">
        <w:t>29.2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7777777" w:rsidR="00065154" w:rsidRPr="00A4325E" w:rsidRDefault="00065154" w:rsidP="005B3A17">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3C28C2F" w14:textId="36BB21B9" w:rsidR="00065154" w:rsidRPr="00A4325E" w:rsidRDefault="00065154" w:rsidP="005B3A17">
      <w:pPr>
        <w:pStyle w:val="Heading6"/>
      </w:pPr>
      <w:r w:rsidRPr="00A4325E">
        <w:t xml:space="preserve">Podrobný opis ponúkaného predmetu zákazky, z ktorého musí vyplývať splnenie všetkých </w:t>
      </w:r>
      <w:r w:rsidR="00B604A4" w:rsidRPr="00A4325E">
        <w:t>minimálnych požiadaviek stanovených v Časti B. Opis predmetu zákazky, ktoré musia všetky základné ponuky spĺňať</w:t>
      </w:r>
      <w:r w:rsidRPr="00644E60">
        <w:t xml:space="preserve">. </w:t>
      </w:r>
      <w:bookmarkStart w:id="68" w:name="_Ref4422667"/>
      <w:bookmarkStart w:id="69" w:name="_Ref524523915"/>
      <w:r w:rsidRPr="00644E60">
        <w:t xml:space="preserve">Opis musí obsahovať prehľadnú a jednoznačnú informáciu, ako služby, resp. súvisiace tovary a stavebné práce tvoriace ponúkaný predmet zákazky spĺňajú všetky požadované </w:t>
      </w:r>
      <w:r w:rsidR="00B604A4" w:rsidRPr="00644E60">
        <w:t xml:space="preserve">minimálne </w:t>
      </w:r>
      <w:r w:rsidRPr="00644E60">
        <w:t>požiadavky uvedené v Časti B. Opis predmetu zákazky.</w:t>
      </w:r>
      <w:r w:rsidRPr="00A4325E">
        <w:rPr>
          <w:b/>
        </w:rPr>
        <w:t xml:space="preserve"> </w:t>
      </w:r>
      <w:r w:rsidR="00C90206" w:rsidRPr="00644E60">
        <w:rPr>
          <w:b/>
          <w:bCs/>
        </w:rPr>
        <w:t>Uchádzač predloží opis v štruktúre rozdelenej na jednotlivé opatrenia, pričom pri každom opatrení uvedie najmä jeho základný opis, dodávané technológie</w:t>
      </w:r>
      <w:r w:rsidR="00780769" w:rsidRPr="00644E60">
        <w:rPr>
          <w:b/>
          <w:bCs/>
        </w:rPr>
        <w:t xml:space="preserve"> vrátane označenia ich typov a výrobcov</w:t>
      </w:r>
      <w:r w:rsidR="00C90206" w:rsidRPr="00644E60">
        <w:rPr>
          <w:b/>
          <w:bCs/>
        </w:rPr>
        <w:t xml:space="preserve"> a práce, ktoré plánuje v rámci opatrenia realizovať, časovú náročnosť výkonu jednotlivých opatrení, spôsob ich realizácie a akékoľvek iné podstatné okolnosti tak, aby bol Verejný obstarávateľ schopný posúdiť ich súlad s týmito súťažnými podkladmi</w:t>
      </w:r>
      <w:r w:rsidR="00C90206" w:rsidRPr="00A4325E">
        <w:t xml:space="preserve">. </w:t>
      </w:r>
      <w:r w:rsidRPr="00A4325E">
        <w:t>Ako súčasť podrobného opisu uchádzač predloží aj sumarizáciu návrhu opatrení</w:t>
      </w:r>
      <w:r w:rsidR="00B604A4" w:rsidRPr="00A4325E">
        <w:t xml:space="preserve"> </w:t>
      </w:r>
      <w:r w:rsidRPr="00A4325E">
        <w:t>s uvedením investičných nákladov za jednotlivé opatrenia formou vyplnenej tabuľky podľa vzoru v Prílohe č. B.2 Návrh opatrení týchto súťažných podkladov.</w:t>
      </w:r>
    </w:p>
    <w:bookmarkEnd w:id="68"/>
    <w:bookmarkEnd w:id="69"/>
    <w:p w14:paraId="7E466ADD" w14:textId="3F2A22BD" w:rsidR="00C90206" w:rsidRPr="00A4325E" w:rsidRDefault="00C90206" w:rsidP="005B3A17">
      <w:pPr>
        <w:pStyle w:val="Heading6"/>
      </w:pPr>
      <w:r w:rsidRPr="00A4325E">
        <w:t>Základný návrh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vypracovan</w:t>
      </w:r>
      <w:r w:rsidRPr="00A4325E">
        <w:rPr>
          <w:rFonts w:cs="Proba Pro"/>
        </w:rPr>
        <w:t>ý</w:t>
      </w:r>
      <w:r w:rsidRPr="00A4325E">
        <w:t xml:space="preserve"> pod</w:t>
      </w:r>
      <w:r w:rsidRPr="00A4325E">
        <w:rPr>
          <w:rFonts w:cs="Proba Pro"/>
        </w:rPr>
        <w:t>ľ</w:t>
      </w:r>
      <w:r w:rsidRPr="00A4325E">
        <w:t>a vzoru zmluvy uvedenom v Pr</w:t>
      </w:r>
      <w:r w:rsidRPr="00A4325E">
        <w:rPr>
          <w:rFonts w:cs="Proba Pro"/>
        </w:rPr>
        <w:t>í</w:t>
      </w:r>
      <w:r w:rsidRPr="00A4325E">
        <w:t>lohe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Calibri"/>
        </w:rPr>
        <w:t> </w:t>
      </w:r>
      <w:r w:rsidRPr="00A4325E">
        <w:t>pr</w:t>
      </w:r>
      <w:r w:rsidRPr="00A4325E">
        <w:rPr>
          <w:rFonts w:cs="Proba Pro"/>
        </w:rPr>
        <w:t>í</w:t>
      </w:r>
      <w:r w:rsidRPr="00A4325E">
        <w:t>lohami.</w:t>
      </w:r>
      <w:r w:rsidR="00B95A40" w:rsidRPr="00A4325E">
        <w:t xml:space="preserve"> V</w:t>
      </w:r>
      <w:r w:rsidR="00B95A40" w:rsidRPr="00A4325E">
        <w:rPr>
          <w:rFonts w:cs="Calibri"/>
        </w:rPr>
        <w:t> </w:t>
      </w:r>
      <w:r w:rsidR="00B95A40" w:rsidRPr="00A4325E">
        <w:t>n</w:t>
      </w:r>
      <w:r w:rsidR="00B95A40" w:rsidRPr="00A4325E">
        <w:rPr>
          <w:rFonts w:cs="Proba Pro"/>
        </w:rPr>
        <w:t>á</w:t>
      </w:r>
      <w:r w:rsidR="00B95A40" w:rsidRPr="00A4325E">
        <w:t>vrhu zmluvy o</w:t>
      </w:r>
      <w:r w:rsidR="00B95A40" w:rsidRPr="00A4325E">
        <w:rPr>
          <w:rFonts w:cs="Calibri"/>
        </w:rPr>
        <w:t> </w:t>
      </w:r>
      <w:r w:rsidR="00B95A40" w:rsidRPr="00A4325E">
        <w:t>energetickej efekt</w:t>
      </w:r>
      <w:r w:rsidR="00B95A40" w:rsidRPr="00A4325E">
        <w:rPr>
          <w:rFonts w:cs="Proba Pro"/>
        </w:rPr>
        <w:t>í</w:t>
      </w:r>
      <w:r w:rsidR="00B95A40" w:rsidRPr="00A4325E">
        <w:t>vnosti uch</w:t>
      </w:r>
      <w:r w:rsidR="00B95A40" w:rsidRPr="00A4325E">
        <w:rPr>
          <w:rFonts w:cs="Proba Pro"/>
        </w:rPr>
        <w:t>á</w:t>
      </w:r>
      <w:r w:rsidR="00B95A40" w:rsidRPr="00A4325E">
        <w:t>dza</w:t>
      </w:r>
      <w:r w:rsidR="00B95A40" w:rsidRPr="00A4325E">
        <w:rPr>
          <w:rFonts w:cs="Proba Pro"/>
        </w:rPr>
        <w:t>č</w:t>
      </w:r>
      <w:r w:rsidR="00B95A40" w:rsidRPr="00A4325E">
        <w:t xml:space="preserve"> v</w:t>
      </w:r>
      <w:r w:rsidR="00B95A40" w:rsidRPr="00A4325E">
        <w:rPr>
          <w:rFonts w:cs="Calibri"/>
        </w:rPr>
        <w:t> </w:t>
      </w:r>
      <w:r w:rsidR="00B95A40" w:rsidRPr="00A4325E">
        <w:t>pr</w:t>
      </w:r>
      <w:r w:rsidR="00B95A40" w:rsidRPr="00A4325E">
        <w:rPr>
          <w:rFonts w:cs="Proba Pro"/>
        </w:rPr>
        <w:t>í</w:t>
      </w:r>
      <w:r w:rsidR="00B95A40" w:rsidRPr="00A4325E">
        <w:t xml:space="preserve">lohe </w:t>
      </w:r>
      <w:r w:rsidR="00B95A40" w:rsidRPr="00A4325E">
        <w:rPr>
          <w:rFonts w:cs="Proba Pro"/>
        </w:rPr>
        <w:t>č</w:t>
      </w:r>
      <w:r w:rsidR="00B95A40" w:rsidRPr="00A4325E">
        <w:t>. 3 Metodika vyhodnocovania úspor uchádzač vyplní aj údaje, ktoré sú v</w:t>
      </w:r>
      <w:r w:rsidR="00B95A40" w:rsidRPr="00A4325E">
        <w:rPr>
          <w:rFonts w:cs="Calibri"/>
        </w:rPr>
        <w:t> </w:t>
      </w:r>
      <w:r w:rsidR="00B95A40" w:rsidRPr="00A4325E">
        <w:t>pr</w:t>
      </w:r>
      <w:r w:rsidR="00B95A40" w:rsidRPr="00A4325E">
        <w:rPr>
          <w:rFonts w:cs="Proba Pro"/>
        </w:rPr>
        <w:t>í</w:t>
      </w:r>
      <w:r w:rsidR="00B95A40" w:rsidRPr="00A4325E">
        <w:t>lohe ozna</w:t>
      </w:r>
      <w:r w:rsidR="00B95A40" w:rsidRPr="00A4325E">
        <w:rPr>
          <w:rFonts w:cs="Proba Pro"/>
        </w:rPr>
        <w:t>č</w:t>
      </w:r>
      <w:r w:rsidR="00B95A40" w:rsidRPr="00A4325E">
        <w:t>en</w:t>
      </w:r>
      <w:r w:rsidR="00B95A40" w:rsidRPr="00A4325E">
        <w:rPr>
          <w:rFonts w:cs="Proba Pro"/>
        </w:rPr>
        <w:t>é</w:t>
      </w:r>
      <w:r w:rsidR="0032427E" w:rsidRPr="00A4325E">
        <w:rPr>
          <w:rFonts w:cs="Proba Pro"/>
        </w:rPr>
        <w:t>,</w:t>
      </w:r>
      <w:r w:rsidR="00B95A40" w:rsidRPr="00A4325E">
        <w:t xml:space="preserve"> </w:t>
      </w:r>
      <w:r w:rsidR="00B95A40" w:rsidRPr="00A4325E">
        <w:rPr>
          <w:rFonts w:cs="Proba Pro"/>
        </w:rPr>
        <w:t>ž</w:t>
      </w:r>
      <w:r w:rsidR="00B95A40" w:rsidRPr="00A4325E">
        <w:t xml:space="preserve">e ich </w:t>
      </w:r>
      <w:r w:rsidR="00B95A40" w:rsidRPr="00A4325E">
        <w:rPr>
          <w:rFonts w:cs="Proba Pro"/>
        </w:rPr>
        <w:t>„</w:t>
      </w:r>
      <w:r w:rsidR="00B95A40" w:rsidRPr="00A4325E">
        <w:t>dopln</w:t>
      </w:r>
      <w:r w:rsidR="00B95A40" w:rsidRPr="00A4325E">
        <w:rPr>
          <w:rFonts w:cs="Proba Pro"/>
        </w:rPr>
        <w:t>í</w:t>
      </w:r>
      <w:r w:rsidR="00B95A40" w:rsidRPr="00A4325E">
        <w:t xml:space="preserve"> uch</w:t>
      </w:r>
      <w:r w:rsidR="00B95A40" w:rsidRPr="00A4325E">
        <w:rPr>
          <w:rFonts w:cs="Proba Pro"/>
        </w:rPr>
        <w:t>á</w:t>
      </w:r>
      <w:r w:rsidR="00B95A40" w:rsidRPr="00A4325E">
        <w:t>dza</w:t>
      </w:r>
      <w:r w:rsidR="00B95A40" w:rsidRPr="00A4325E">
        <w:rPr>
          <w:rFonts w:cs="Proba Pro"/>
        </w:rPr>
        <w:t>č“</w:t>
      </w:r>
      <w:r w:rsidR="00B95A40" w:rsidRPr="00A4325E">
        <w:t xml:space="preserve"> (vo vzorci bode 1 Garantovan</w:t>
      </w:r>
      <w:r w:rsidR="00B95A40" w:rsidRPr="00A4325E">
        <w:rPr>
          <w:rFonts w:cs="Proba Pro"/>
        </w:rPr>
        <w:t>é</w:t>
      </w:r>
      <w:r w:rsidR="00B95A40" w:rsidRPr="00A4325E">
        <w:t xml:space="preserve"> </w:t>
      </w:r>
      <w:r w:rsidR="00B95A40" w:rsidRPr="00A4325E">
        <w:rPr>
          <w:rFonts w:cs="Proba Pro"/>
        </w:rPr>
        <w:t>ú</w:t>
      </w:r>
      <w:r w:rsidR="00B95A40" w:rsidRPr="00A4325E">
        <w:t>spory danej pr</w:t>
      </w:r>
      <w:r w:rsidR="00B95A40" w:rsidRPr="00A4325E">
        <w:rPr>
          <w:rFonts w:cs="Proba Pro"/>
        </w:rPr>
        <w:t>í</w:t>
      </w:r>
      <w:r w:rsidR="00B95A40" w:rsidRPr="00A4325E">
        <w:t>lohy)  a</w:t>
      </w:r>
      <w:r w:rsidR="00B95A40" w:rsidRPr="00A4325E">
        <w:rPr>
          <w:rFonts w:cs="Calibri"/>
        </w:rPr>
        <w:t> </w:t>
      </w:r>
      <w:r w:rsidR="00B95A40" w:rsidRPr="00A4325E">
        <w:t>takto vyplnen</w:t>
      </w:r>
      <w:r w:rsidR="00B95A40" w:rsidRPr="00A4325E">
        <w:rPr>
          <w:rFonts w:cs="Proba Pro"/>
        </w:rPr>
        <w:t>ú</w:t>
      </w:r>
      <w:r w:rsidR="00B95A40" w:rsidRPr="00A4325E">
        <w:t xml:space="preserve"> prílohu priloží ako súčasť zmluvy</w:t>
      </w:r>
      <w:r w:rsidR="0032427E" w:rsidRPr="00A4325E">
        <w:t xml:space="preserve"> v</w:t>
      </w:r>
      <w:r w:rsidR="0032427E" w:rsidRPr="00A4325E">
        <w:rPr>
          <w:rFonts w:cs="Calibri"/>
        </w:rPr>
        <w:t> </w:t>
      </w:r>
      <w:r w:rsidR="0032427E" w:rsidRPr="00A4325E">
        <w:t>základnej ponuke</w:t>
      </w:r>
      <w:r w:rsidR="00B95A40" w:rsidRPr="00A4325E">
        <w:t>.</w:t>
      </w:r>
    </w:p>
    <w:p w14:paraId="2D97B44C" w14:textId="44DE59FA" w:rsidR="00C90206" w:rsidRPr="00A4325E" w:rsidRDefault="00C90206" w:rsidP="005B3A17">
      <w:pPr>
        <w:pStyle w:val="Heading6"/>
      </w:pPr>
      <w:r w:rsidRPr="00A4325E">
        <w:t>Grafický harmonogram plnenia. Harmonogram plnenia bude obsahovať vyjadrenie časovej náročnosti a nadväznosti jednotlivých úkonov, činností a prác vyjadrenú v dňoch. Z</w:t>
      </w:r>
      <w:r w:rsidRPr="00A4325E">
        <w:rPr>
          <w:rFonts w:cs="Calibri"/>
        </w:rPr>
        <w:t> </w:t>
      </w:r>
      <w:r w:rsidRPr="00A4325E">
        <w:t>harmonogramu plnenia mus</w:t>
      </w:r>
      <w:r w:rsidRPr="00A4325E">
        <w:rPr>
          <w:rFonts w:cs="Proba Pro"/>
        </w:rPr>
        <w:t>í</w:t>
      </w:r>
      <w:r w:rsidRPr="00A4325E">
        <w:t xml:space="preserve"> vypl</w:t>
      </w:r>
      <w:r w:rsidRPr="00A4325E">
        <w:rPr>
          <w:rFonts w:cs="Proba Pro"/>
        </w:rPr>
        <w:t>ý</w:t>
      </w:r>
      <w:r w:rsidRPr="00A4325E">
        <w:t>va</w:t>
      </w:r>
      <w:r w:rsidRPr="00A4325E">
        <w:rPr>
          <w:rFonts w:cs="Proba Pro"/>
        </w:rPr>
        <w:t>ť</w:t>
      </w:r>
      <w:r w:rsidRPr="00A4325E">
        <w:t xml:space="preserve"> minim</w:t>
      </w:r>
      <w:r w:rsidRPr="00A4325E">
        <w:rPr>
          <w:rFonts w:cs="Proba Pro"/>
        </w:rPr>
        <w:t>á</w:t>
      </w:r>
      <w:r w:rsidRPr="00A4325E">
        <w:t xml:space="preserve">lne plnenie všetkých časových a vecných </w:t>
      </w:r>
      <w:r w:rsidRPr="00A4325E">
        <w:lastRenderedPageBreak/>
        <w:t xml:space="preserve">míľnikov plnenia stanovených v bode </w:t>
      </w:r>
      <w:r w:rsidRPr="00A4325E">
        <w:fldChar w:fldCharType="begin"/>
      </w:r>
      <w:r w:rsidRPr="00A4325E">
        <w:instrText xml:space="preserve"> REF _Ref14346950 \n \h  \* MERGEFORMAT </w:instrText>
      </w:r>
      <w:r w:rsidRPr="00A4325E">
        <w:fldChar w:fldCharType="separate"/>
      </w:r>
      <w:r w:rsidR="00BF2ADA">
        <w:t>9</w:t>
      </w:r>
      <w:r w:rsidRPr="00A4325E">
        <w:fldChar w:fldCharType="end"/>
      </w:r>
      <w:r w:rsidRPr="00A4325E">
        <w:t xml:space="preserve"> </w:t>
      </w:r>
      <w:r w:rsidR="00F529CB" w:rsidRPr="00A4325E">
        <w:t>Č</w:t>
      </w:r>
      <w:r w:rsidRPr="00A4325E">
        <w:t>asti B. Opis predmetu zákazky týchto súťažných podkladov. Harmonogram plnenia bude obsahovať tiež uvedenie kritickej cesty jednotlivých plnení. Harmonogram plnenia predložený uchádzačom v</w:t>
      </w:r>
      <w:r w:rsidRPr="00A4325E">
        <w:rPr>
          <w:rFonts w:cs="Calibri"/>
        </w:rPr>
        <w:t> </w:t>
      </w:r>
      <w:r w:rsidRPr="00A4325E">
        <w:t>r</w:t>
      </w:r>
      <w:r w:rsidRPr="00A4325E">
        <w:rPr>
          <w:rFonts w:cs="Proba Pro"/>
        </w:rPr>
        <w:t>á</w:t>
      </w:r>
      <w:r w:rsidRPr="00A4325E">
        <w:t>mci ponuky sa v</w:t>
      </w:r>
      <w:r w:rsidRPr="00A4325E">
        <w:rPr>
          <w:rFonts w:cs="Calibri"/>
        </w:rPr>
        <w:t> </w:t>
      </w:r>
      <w:r w:rsidRPr="00A4325E">
        <w:t>pr</w:t>
      </w:r>
      <w:r w:rsidRPr="00A4325E">
        <w:rPr>
          <w:rFonts w:cs="Proba Pro"/>
        </w:rPr>
        <w:t>í</w:t>
      </w:r>
      <w:r w:rsidRPr="00A4325E">
        <w:t xml:space="preserve">pade jeho </w:t>
      </w:r>
      <w:r w:rsidRPr="00A4325E">
        <w:rPr>
          <w:rFonts w:cs="Proba Pro"/>
        </w:rPr>
        <w:t>ú</w:t>
      </w:r>
      <w:r w:rsidRPr="00A4325E">
        <w:t>spechu dopln</w:t>
      </w:r>
      <w:r w:rsidRPr="00A4325E">
        <w:rPr>
          <w:rFonts w:cs="Proba Pro"/>
        </w:rPr>
        <w:t>í</w:t>
      </w:r>
      <w:r w:rsidRPr="00A4325E">
        <w:t xml:space="preserve"> ako s</w:t>
      </w:r>
      <w:r w:rsidRPr="00A4325E">
        <w:rPr>
          <w:rFonts w:cs="Proba Pro"/>
        </w:rPr>
        <w:t>úč</w:t>
      </w:r>
      <w:r w:rsidRPr="00A4325E">
        <w:t>as</w:t>
      </w:r>
      <w:r w:rsidRPr="00A4325E">
        <w:rPr>
          <w:rFonts w:cs="Proba Pro"/>
        </w:rPr>
        <w:t>ť</w:t>
      </w:r>
      <w:r w:rsidRPr="00A4325E">
        <w:t xml:space="preserve"> zmluvy.</w:t>
      </w:r>
    </w:p>
    <w:p w14:paraId="1A0AF479" w14:textId="71485088" w:rsidR="00065154" w:rsidRPr="00A4325E" w:rsidRDefault="00065154" w:rsidP="005B3A17">
      <w:pPr>
        <w:pStyle w:val="Heading6"/>
      </w:pPr>
      <w:r w:rsidRPr="00A4325E">
        <w:t xml:space="preserve">Vyhlásenie o akceptácii podmienok </w:t>
      </w:r>
      <w:r w:rsidR="002E5DF9" w:rsidRPr="00A4325E">
        <w:t>Rokovacieho konania</w:t>
      </w:r>
      <w:r w:rsidRPr="00A4325E">
        <w:t>, ktorého vzor tvorí Prílohu č. A.2 týchto súťažných podkladov.</w:t>
      </w:r>
    </w:p>
    <w:p w14:paraId="315186B2" w14:textId="2F64777F" w:rsidR="00065154" w:rsidRPr="00A4325E" w:rsidRDefault="00065154" w:rsidP="005B3A17">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č.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BF2ADA">
        <w:t>20</w:t>
      </w:r>
      <w:r w:rsidRPr="00A4325E">
        <w:fldChar w:fldCharType="end"/>
      </w:r>
      <w:r w:rsidRPr="00A4325E">
        <w:t xml:space="preserve"> tejto časti súťažných podkladov.</w:t>
      </w:r>
    </w:p>
    <w:p w14:paraId="1FA9321C" w14:textId="72F8B727" w:rsidR="00065154" w:rsidRPr="00A4325E" w:rsidRDefault="00065154" w:rsidP="005B3A17">
      <w:pPr>
        <w:pStyle w:val="Heading6"/>
      </w:pPr>
      <w:bookmarkStart w:id="70" w:name="_Hlk519775982"/>
      <w:r w:rsidRPr="00A4325E">
        <w:t xml:space="preserve">Ak </w:t>
      </w:r>
      <w:r w:rsidR="001200E0" w:rsidRPr="00A4325E">
        <w:t xml:space="preserve">základnú </w:t>
      </w:r>
      <w:r w:rsidRPr="00A4325E">
        <w:t>ponuku predkladá Skupina dodávateľov</w:t>
      </w:r>
      <w:bookmarkEnd w:id="70"/>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 xml:space="preserve">lohy </w:t>
      </w:r>
      <w:r w:rsidRPr="00A4325E">
        <w:rPr>
          <w:rFonts w:cs="Proba Pro"/>
        </w:rPr>
        <w:t>č</w:t>
      </w:r>
      <w:r w:rsidRPr="00A4325E">
        <w:t>.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77777777" w:rsidR="00065154" w:rsidRPr="00A4325E" w:rsidRDefault="00065154" w:rsidP="005B3A17">
      <w:pPr>
        <w:pStyle w:val="Heading6"/>
        <w:rPr>
          <w:szCs w:val="20"/>
        </w:rPr>
      </w:pPr>
      <w:r w:rsidRPr="00A4325E">
        <w:t>Návrh na plnenie kritérií predložený formou vyplnených tabuliek podľa vzoru v</w:t>
      </w:r>
      <w:r w:rsidRPr="00A4325E">
        <w:rPr>
          <w:rFonts w:cs="Calibri"/>
        </w:rPr>
        <w:t> </w:t>
      </w:r>
      <w:r w:rsidRPr="00A4325E">
        <w:t>Pr</w:t>
      </w:r>
      <w:r w:rsidRPr="00A4325E">
        <w:rPr>
          <w:rFonts w:cs="Proba Pro"/>
        </w:rPr>
        <w:t>í</w:t>
      </w:r>
      <w:r w:rsidRPr="00A4325E">
        <w:t xml:space="preserve">lohe </w:t>
      </w:r>
      <w:r w:rsidRPr="00A4325E">
        <w:br/>
      </w:r>
      <w:r w:rsidRPr="00A4325E">
        <w:rPr>
          <w:rFonts w:cs="Proba Pro"/>
        </w:rPr>
        <w:t>č</w:t>
      </w:r>
      <w:r w:rsidRPr="00A4325E">
        <w:t>. C.1 N</w:t>
      </w:r>
      <w:r w:rsidRPr="00A4325E">
        <w:rPr>
          <w:rFonts w:cs="Proba Pro"/>
        </w:rPr>
        <w:t>á</w:t>
      </w:r>
      <w:r w:rsidRPr="00A4325E">
        <w:t>vrh na plnenie</w:t>
      </w:r>
      <w:r w:rsidRPr="00A4325E">
        <w:rPr>
          <w:szCs w:val="20"/>
        </w:rPr>
        <w:t xml:space="preserve"> kritérií t</w:t>
      </w:r>
      <w:r w:rsidRPr="00A4325E">
        <w:rPr>
          <w:rFonts w:cs="Proba Pro"/>
          <w:szCs w:val="20"/>
        </w:rPr>
        <w:t>ý</w:t>
      </w:r>
      <w:r w:rsidRPr="00A4325E">
        <w:rPr>
          <w:szCs w:val="20"/>
        </w:rPr>
        <w:t>chto s</w:t>
      </w:r>
      <w:r w:rsidRPr="00A4325E">
        <w:rPr>
          <w:rFonts w:cs="Proba Pro"/>
          <w:szCs w:val="20"/>
        </w:rPr>
        <w:t>úť</w:t>
      </w:r>
      <w:r w:rsidRPr="00A4325E">
        <w:rPr>
          <w:szCs w:val="20"/>
        </w:rPr>
        <w:t>a</w:t>
      </w:r>
      <w:r w:rsidRPr="00A4325E">
        <w:rPr>
          <w:rFonts w:cs="Proba Pro"/>
          <w:szCs w:val="20"/>
        </w:rPr>
        <w:t>ž</w:t>
      </w:r>
      <w:r w:rsidRPr="00A4325E">
        <w:rPr>
          <w:szCs w:val="20"/>
        </w:rPr>
        <w:t>n</w:t>
      </w:r>
      <w:r w:rsidRPr="00A4325E">
        <w:rPr>
          <w:rFonts w:cs="Proba Pro"/>
          <w:szCs w:val="20"/>
        </w:rPr>
        <w:t>ý</w:t>
      </w:r>
      <w:r w:rsidRPr="00A4325E">
        <w:rPr>
          <w:szCs w:val="20"/>
        </w:rPr>
        <w:t>ch podkladov,</w:t>
      </w:r>
    </w:p>
    <w:p w14:paraId="05E3C6A9" w14:textId="3B97C440" w:rsidR="00065154" w:rsidRPr="00A4325E" w:rsidRDefault="008B6F8B" w:rsidP="005B3A17">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ponuky vypracovanej zo strany uchádzača Verejný obstarávateľ neporušil žiadne obchodné tajomstvo ani dôvernosť informácií</w:t>
      </w:r>
      <w:r w:rsidR="00182293">
        <w:t xml:space="preserve">; </w:t>
      </w:r>
    </w:p>
    <w:p w14:paraId="0E4903A2" w14:textId="5C1D322A" w:rsidR="00065154" w:rsidRPr="00A4325E" w:rsidRDefault="00065154" w:rsidP="00524913">
      <w:pPr>
        <w:pStyle w:val="Heading4"/>
      </w:pPr>
      <w:bookmarkStart w:id="71" w:name="_Ref4422785"/>
      <w:bookmarkStart w:id="72"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BF2ADA">
        <w:t>8.5</w:t>
      </w:r>
      <w:r w:rsidR="00EB0FBF" w:rsidRPr="00A4325E">
        <w:fldChar w:fldCharType="end"/>
      </w:r>
      <w:r w:rsidRPr="00A4325E">
        <w:t xml:space="preserve"> tejto časti súťažných podkladov nevyplýva inak) musí byť:</w:t>
      </w:r>
      <w:bookmarkEnd w:id="71"/>
    </w:p>
    <w:p w14:paraId="221D2735" w14:textId="77777777" w:rsidR="00065154" w:rsidRPr="00A4325E" w:rsidRDefault="00065154" w:rsidP="005B3A17">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5B3A17">
      <w:pPr>
        <w:pStyle w:val="Heading6"/>
      </w:pPr>
      <w:r w:rsidRPr="00A4325E">
        <w:rPr>
          <w:b/>
          <w:u w:val="single"/>
        </w:rPr>
        <w:t>naskenovaný</w:t>
      </w:r>
      <w:r w:rsidRPr="00A4325E">
        <w:rPr>
          <w:b/>
        </w:rPr>
        <w:t xml:space="preserve"> </w:t>
      </w:r>
      <w:r w:rsidRPr="00A4325E">
        <w:t xml:space="preserve">(odporúčaný formát je „PDF“), </w:t>
      </w:r>
    </w:p>
    <w:p w14:paraId="6FFDE805" w14:textId="77A9C021" w:rsidR="00065154" w:rsidRPr="00A4325E" w:rsidRDefault="00065154" w:rsidP="005B3A17">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BF2ADA">
        <w:t>21</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375922AC" w:rsidR="00065154" w:rsidRPr="00A4325E" w:rsidRDefault="00065154" w:rsidP="00524913">
      <w:pPr>
        <w:pStyle w:val="Heading4"/>
      </w:pPr>
      <w:bookmarkStart w:id="73"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BF2ADA">
        <w:t>8.3</w:t>
      </w:r>
      <w:r w:rsidRPr="00A4325E">
        <w:fldChar w:fldCharType="end"/>
      </w:r>
      <w:r w:rsidRPr="00A4325E">
        <w:t>, vyhradzuje si Verejný obstarávateľ právo požadovať od uchádzača ich dodatočné predloženie vo forme listinného originálu alebo jeho notársky overenej kópie na adresu uvedenú v</w:t>
      </w:r>
      <w:r w:rsidRPr="00A4325E">
        <w:rPr>
          <w:rFonts w:cs="Calibri"/>
        </w:rPr>
        <w:t> </w:t>
      </w:r>
      <w:r w:rsidRPr="00A4325E">
        <w:t xml:space="preserve">bode </w:t>
      </w:r>
      <w:r w:rsidRPr="00A4325E">
        <w:fldChar w:fldCharType="begin"/>
      </w:r>
      <w:r w:rsidRPr="00A4325E">
        <w:instrText xml:space="preserve"> REF _Ref4422822 \r \h </w:instrText>
      </w:r>
      <w:r w:rsidR="009573BA" w:rsidRPr="00A4325E">
        <w:instrText xml:space="preserve"> \* MERGEFORMAT </w:instrText>
      </w:r>
      <w:r w:rsidRPr="00A4325E">
        <w:fldChar w:fldCharType="separate"/>
      </w:r>
      <w:r w:rsidR="00BF2ADA">
        <w:t>10.3b)</w:t>
      </w:r>
      <w:r w:rsidRPr="00A4325E">
        <w:fldChar w:fldCharType="end"/>
      </w:r>
      <w:r w:rsidRPr="00A4325E">
        <w:t xml:space="preserve"> vyššie alebo vo forme obsahujúcej kvalifikovaný elektronický podpis, resp. vo forme zaručenej elektronickej konverzie:</w:t>
      </w:r>
      <w:bookmarkEnd w:id="73"/>
    </w:p>
    <w:p w14:paraId="5A9282A8" w14:textId="77777777" w:rsidR="00065154" w:rsidRPr="00A4325E" w:rsidRDefault="00065154" w:rsidP="005B3A17">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alebo </w:t>
      </w:r>
    </w:p>
    <w:p w14:paraId="41AB5AF2" w14:textId="77777777" w:rsidR="00D5486D" w:rsidRPr="00A4325E" w:rsidRDefault="00065154" w:rsidP="005B3A17">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p>
    <w:p w14:paraId="65CCCFAD" w14:textId="77777777" w:rsidR="001200E0" w:rsidRPr="00A4325E" w:rsidRDefault="001200E0" w:rsidP="00E25A74">
      <w:pPr>
        <w:pStyle w:val="Heading3"/>
        <w:rPr>
          <w:rFonts w:ascii="Cambria" w:hAnsi="Cambria"/>
        </w:rPr>
      </w:pPr>
      <w:bookmarkStart w:id="74" w:name="_Toc522635383"/>
      <w:bookmarkStart w:id="75" w:name="_Toc525293197"/>
      <w:bookmarkStart w:id="76" w:name="_Toc522635384"/>
      <w:bookmarkStart w:id="77" w:name="_Toc525293198"/>
      <w:bookmarkStart w:id="78" w:name="_Toc522635385"/>
      <w:bookmarkStart w:id="79" w:name="_Toc525293199"/>
      <w:bookmarkStart w:id="80" w:name="_Toc31808983"/>
      <w:bookmarkStart w:id="81" w:name="_Toc447725750"/>
      <w:bookmarkStart w:id="82" w:name="_Toc4416612"/>
      <w:bookmarkStart w:id="83" w:name="_Toc4416906"/>
      <w:bookmarkStart w:id="84" w:name="_Toc4416955"/>
      <w:bookmarkEnd w:id="72"/>
      <w:bookmarkEnd w:id="74"/>
      <w:bookmarkEnd w:id="75"/>
      <w:bookmarkEnd w:id="76"/>
      <w:bookmarkEnd w:id="77"/>
      <w:bookmarkEnd w:id="78"/>
      <w:bookmarkEnd w:id="79"/>
      <w:r w:rsidRPr="00A4325E">
        <w:rPr>
          <w:rFonts w:ascii="Cambria" w:hAnsi="Cambria"/>
        </w:rPr>
        <w:lastRenderedPageBreak/>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80"/>
    </w:p>
    <w:p w14:paraId="7D4810E9" w14:textId="55DFE959" w:rsidR="0037739C" w:rsidRPr="00A4325E" w:rsidRDefault="001200E0" w:rsidP="00524913">
      <w:pPr>
        <w:pStyle w:val="Heading4"/>
      </w:pPr>
      <w:bookmarkStart w:id="85"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5"/>
      <w:r w:rsidR="0046152E" w:rsidRPr="00A4325E">
        <w:t xml:space="preserve">spôsobom podľa bodu </w:t>
      </w:r>
      <w:r w:rsidR="008B0F77">
        <w:fldChar w:fldCharType="begin"/>
      </w:r>
      <w:r w:rsidR="008B0F77">
        <w:instrText xml:space="preserve"> REF _Ref26952286 \n \h </w:instrText>
      </w:r>
      <w:r w:rsidR="008B0F77">
        <w:fldChar w:fldCharType="separate"/>
      </w:r>
      <w:r w:rsidR="00BF2ADA">
        <w:t>26</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6" w:name="_Toc31808984"/>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6"/>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5241238B" w:rsidR="007C546A" w:rsidRPr="00A4325E" w:rsidRDefault="007C546A" w:rsidP="00524913">
      <w:pPr>
        <w:pStyle w:val="Heading4"/>
      </w:pPr>
      <w:bookmarkStart w:id="87"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BF2ADA">
        <w:t>17</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BF2ADA">
        <w:t>10.3</w:t>
      </w:r>
      <w:r w:rsidR="007061C9" w:rsidRPr="00A4325E">
        <w:fldChar w:fldCharType="end"/>
      </w:r>
      <w:r w:rsidR="007061C9" w:rsidRPr="00A4325E">
        <w:t xml:space="preserve"> </w:t>
      </w:r>
      <w:r w:rsidRPr="00A4325E">
        <w:t>nižšie tejto časti súťažných podkladov.</w:t>
      </w:r>
      <w:bookmarkEnd w:id="87"/>
    </w:p>
    <w:p w14:paraId="19D88BEE" w14:textId="4075B6C8" w:rsidR="007C546A" w:rsidRPr="00A4325E" w:rsidRDefault="007C546A" w:rsidP="00524913">
      <w:pPr>
        <w:pStyle w:val="Heading4"/>
      </w:pPr>
      <w:bookmarkStart w:id="88" w:name="_Ref534358796"/>
      <w:bookmarkStart w:id="89"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BF2ADA">
        <w:t>10.2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8"/>
      <w:r w:rsidRPr="00A4325E">
        <w:t>:</w:t>
      </w:r>
      <w:bookmarkEnd w:id="89"/>
      <w:r w:rsidRPr="00A4325E">
        <w:t xml:space="preserve"> </w:t>
      </w:r>
    </w:p>
    <w:p w14:paraId="237CF225" w14:textId="77777777" w:rsidR="007C546A" w:rsidRPr="00A4325E" w:rsidRDefault="007C546A" w:rsidP="005B3A17">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1841466C" w:rsidR="007C546A" w:rsidRPr="00A4325E" w:rsidRDefault="007C546A" w:rsidP="005B3A17">
      <w:pPr>
        <w:pStyle w:val="Heading6"/>
      </w:pPr>
      <w:bookmarkStart w:id="90"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Pr="00A4325E">
        <w:rPr>
          <w:b/>
        </w:rPr>
        <w:t>Hlavné mesto Slovenskej republiky Bratislava, Primaciálne námestie 1, 814 99 Bratislava - mestská časť Staré Mesto v</w:t>
      </w:r>
      <w:r w:rsidRPr="00A4325E">
        <w:rPr>
          <w:rFonts w:cs="Calibri"/>
          <w:b/>
        </w:rPr>
        <w:t> </w:t>
      </w:r>
      <w:r w:rsidRPr="00A4325E">
        <w:rPr>
          <w:b/>
        </w:rPr>
        <w:t>s</w:t>
      </w:r>
      <w:r w:rsidRPr="00A4325E">
        <w:rPr>
          <w:rFonts w:cs="Proba Pro"/>
          <w:b/>
        </w:rPr>
        <w:t>ú</w:t>
      </w:r>
      <w:r w:rsidRPr="00A4325E">
        <w:rPr>
          <w:b/>
        </w:rPr>
        <w:t>lade s</w:t>
      </w:r>
      <w:r w:rsidRPr="00A4325E">
        <w:rPr>
          <w:rFonts w:cs="Calibri"/>
          <w:b/>
        </w:rPr>
        <w:t> </w:t>
      </w:r>
      <w:r w:rsidRPr="00A4325E">
        <w:rPr>
          <w:b/>
        </w:rPr>
        <w:t xml:space="preserve">bodom </w:t>
      </w:r>
      <w:r w:rsidRPr="00A4325E">
        <w:rPr>
          <w:b/>
        </w:rPr>
        <w:fldChar w:fldCharType="begin"/>
      </w:r>
      <w:r w:rsidRPr="00A4325E">
        <w:rPr>
          <w:b/>
        </w:rPr>
        <w:instrText xml:space="preserve"> REF _Ref4422770 \n \h  \* MERGEFORMAT </w:instrText>
      </w:r>
      <w:r w:rsidRPr="00A4325E">
        <w:rPr>
          <w:b/>
        </w:rPr>
      </w:r>
      <w:r w:rsidRPr="00A4325E">
        <w:rPr>
          <w:b/>
        </w:rPr>
        <w:fldChar w:fldCharType="separate"/>
      </w:r>
      <w:r w:rsidR="00BF2ADA">
        <w:rPr>
          <w:b/>
        </w:rPr>
        <w:t>22</w:t>
      </w:r>
      <w:r w:rsidRPr="00A4325E">
        <w:rPr>
          <w:b/>
        </w:rPr>
        <w:fldChar w:fldCharType="end"/>
      </w:r>
      <w:r w:rsidRPr="00A4325E">
        <w:rPr>
          <w:b/>
        </w:rPr>
        <w:t xml:space="preserve"> tejto časti súťažných podkladov</w:t>
      </w:r>
      <w:r w:rsidRPr="00A4325E">
        <w:t>.</w:t>
      </w:r>
      <w:bookmarkEnd w:id="90"/>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1" w:name="_Toc447725751"/>
      <w:bookmarkStart w:id="92" w:name="_Toc4416613"/>
      <w:bookmarkStart w:id="93" w:name="_Toc4416907"/>
      <w:bookmarkStart w:id="94" w:name="_Toc4416956"/>
      <w:bookmarkStart w:id="95" w:name="_Toc31808985"/>
      <w:bookmarkEnd w:id="81"/>
      <w:bookmarkEnd w:id="82"/>
      <w:bookmarkEnd w:id="83"/>
      <w:bookmarkEnd w:id="84"/>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1"/>
      <w:bookmarkEnd w:id="92"/>
      <w:bookmarkEnd w:id="93"/>
      <w:bookmarkEnd w:id="94"/>
      <w:bookmarkEnd w:id="95"/>
    </w:p>
    <w:p w14:paraId="0E60B5B8" w14:textId="275B1ABA" w:rsidR="00065154" w:rsidRPr="00A4325E" w:rsidRDefault="00881F70" w:rsidP="00524913">
      <w:pPr>
        <w:pStyle w:val="Heading4"/>
      </w:pPr>
      <w:r w:rsidRPr="00A4325E">
        <w:t>Konečné p</w:t>
      </w:r>
      <w:r w:rsidR="00065154" w:rsidRPr="00A4325E">
        <w:t xml:space="preserve">onuky zostávajú platné počas lehoty viazanosti ponúk stanovenej </w:t>
      </w:r>
      <w:r w:rsidRPr="00A4325E">
        <w:t xml:space="preserve">na obdobie </w:t>
      </w:r>
      <w:r w:rsidR="00CA7801">
        <w:t>8</w:t>
      </w:r>
      <w:r w:rsidRPr="00A4325E">
        <w:t xml:space="preserve"> mesiacov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6" w:name="_Toc447725752"/>
      <w:bookmarkStart w:id="97" w:name="_Toc4416614"/>
      <w:bookmarkStart w:id="98" w:name="_Toc4416908"/>
      <w:bookmarkStart w:id="99" w:name="_Toc4416957"/>
      <w:bookmarkStart w:id="100" w:name="_Toc31808986"/>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6"/>
      <w:bookmarkEnd w:id="97"/>
      <w:bookmarkEnd w:id="98"/>
      <w:bookmarkEnd w:id="99"/>
      <w:bookmarkEnd w:id="100"/>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1" w:name="_Toc4416497"/>
      <w:bookmarkStart w:id="102" w:name="_Toc4416615"/>
      <w:bookmarkStart w:id="103" w:name="_Toc4416909"/>
      <w:bookmarkStart w:id="104" w:name="_Toc4416958"/>
      <w:bookmarkStart w:id="105" w:name="_Toc31808987"/>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1"/>
      <w:bookmarkEnd w:id="102"/>
      <w:bookmarkEnd w:id="103"/>
      <w:bookmarkEnd w:id="104"/>
      <w:bookmarkEnd w:id="105"/>
    </w:p>
    <w:p w14:paraId="6B8FC067" w14:textId="77777777" w:rsidR="00065154" w:rsidRPr="00A4325E" w:rsidRDefault="00065154" w:rsidP="00E25A74">
      <w:pPr>
        <w:pStyle w:val="Heading3"/>
        <w:rPr>
          <w:rFonts w:ascii="Cambria" w:hAnsi="Cambria"/>
        </w:rPr>
      </w:pPr>
      <w:bookmarkStart w:id="106" w:name="_Toc444084946"/>
      <w:bookmarkStart w:id="107" w:name="_Toc4416616"/>
      <w:bookmarkStart w:id="108" w:name="_Toc4416910"/>
      <w:bookmarkStart w:id="109" w:name="_Toc4416959"/>
      <w:bookmarkStart w:id="110" w:name="_Toc31808988"/>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6"/>
      <w:bookmarkEnd w:id="107"/>
      <w:bookmarkEnd w:id="108"/>
      <w:bookmarkEnd w:id="109"/>
      <w:bookmarkEnd w:id="110"/>
    </w:p>
    <w:p w14:paraId="04D51E04" w14:textId="30A675A5" w:rsidR="00065154" w:rsidRPr="00A4325E" w:rsidRDefault="00065154" w:rsidP="00524913">
      <w:pPr>
        <w:pStyle w:val="Heading4"/>
      </w:pPr>
      <w:bookmarkStart w:id="111" w:name="_Toc522635391"/>
      <w:bookmarkStart w:id="112" w:name="_Toc525293205"/>
      <w:bookmarkStart w:id="113" w:name="_Toc522635392"/>
      <w:bookmarkStart w:id="114" w:name="_Toc525293206"/>
      <w:bookmarkStart w:id="115" w:name="_Toc522635393"/>
      <w:bookmarkStart w:id="116" w:name="_Toc525293207"/>
      <w:bookmarkStart w:id="117" w:name="_Toc522635394"/>
      <w:bookmarkStart w:id="118" w:name="_Toc525293208"/>
      <w:bookmarkStart w:id="119" w:name="_Toc522635395"/>
      <w:bookmarkStart w:id="120" w:name="_Toc525293209"/>
      <w:bookmarkStart w:id="121" w:name="_Toc522635396"/>
      <w:bookmarkStart w:id="122" w:name="_Toc525293210"/>
      <w:bookmarkStart w:id="123" w:name="_Toc522635397"/>
      <w:bookmarkStart w:id="124" w:name="_Toc525293211"/>
      <w:bookmarkStart w:id="125" w:name="_Toc522635398"/>
      <w:bookmarkStart w:id="126" w:name="_Toc525293212"/>
      <w:bookmarkStart w:id="127" w:name="_Toc522635399"/>
      <w:bookmarkStart w:id="128" w:name="_Toc525293213"/>
      <w:bookmarkStart w:id="129" w:name="_Toc522635400"/>
      <w:bookmarkStart w:id="130" w:name="_Toc525293214"/>
      <w:bookmarkStart w:id="131" w:name="_Toc522635401"/>
      <w:bookmarkStart w:id="132" w:name="_Toc525293215"/>
      <w:bookmarkStart w:id="133" w:name="_Toc522635402"/>
      <w:bookmarkStart w:id="134" w:name="_Toc525293216"/>
      <w:bookmarkStart w:id="135" w:name="_Toc522635403"/>
      <w:bookmarkStart w:id="136" w:name="_Toc525293217"/>
      <w:bookmarkStart w:id="137" w:name="_Toc522635404"/>
      <w:bookmarkStart w:id="138" w:name="_Toc525293218"/>
      <w:bookmarkStart w:id="139" w:name="_Toc444084947"/>
      <w:bookmarkStart w:id="140" w:name="_Toc4416617"/>
      <w:bookmarkStart w:id="141" w:name="_Toc4416911"/>
      <w:bookmarkStart w:id="142" w:name="_Toc441696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lastRenderedPageBreak/>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3" w:name="_Toc31808989"/>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39"/>
      <w:bookmarkEnd w:id="140"/>
      <w:bookmarkEnd w:id="141"/>
      <w:bookmarkEnd w:id="142"/>
      <w:bookmarkEnd w:id="143"/>
    </w:p>
    <w:p w14:paraId="3896F3A7" w14:textId="77777777" w:rsidR="00065154" w:rsidRPr="00A4325E" w:rsidRDefault="00065154" w:rsidP="00524913">
      <w:pPr>
        <w:pStyle w:val="Heading4"/>
      </w:pPr>
      <w:bookmarkStart w:id="144"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lastRenderedPageBreak/>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5" w:name="_Toc534377202"/>
      <w:bookmarkStart w:id="146" w:name="_Toc522635406"/>
      <w:bookmarkStart w:id="147" w:name="_Toc525293220"/>
      <w:bookmarkStart w:id="148" w:name="_Toc522635407"/>
      <w:bookmarkStart w:id="149" w:name="_Toc525293221"/>
      <w:bookmarkStart w:id="150" w:name="_Toc444084948"/>
      <w:bookmarkStart w:id="151" w:name="_Toc4416618"/>
      <w:bookmarkStart w:id="152" w:name="_Toc4416912"/>
      <w:bookmarkStart w:id="153" w:name="_Toc4416961"/>
      <w:bookmarkStart w:id="154" w:name="_Toc31808990"/>
      <w:bookmarkEnd w:id="144"/>
      <w:bookmarkEnd w:id="145"/>
      <w:bookmarkEnd w:id="146"/>
      <w:bookmarkEnd w:id="147"/>
      <w:bookmarkEnd w:id="148"/>
      <w:bookmarkEnd w:id="149"/>
      <w:r w:rsidRPr="00A4325E">
        <w:rPr>
          <w:rFonts w:ascii="Cambria" w:hAnsi="Cambria"/>
        </w:rPr>
        <w:t>Obhliadka miesta realizácie predmetu zákazky</w:t>
      </w:r>
      <w:bookmarkEnd w:id="150"/>
      <w:bookmarkEnd w:id="151"/>
      <w:bookmarkEnd w:id="152"/>
      <w:bookmarkEnd w:id="153"/>
      <w:bookmarkEnd w:id="154"/>
    </w:p>
    <w:p w14:paraId="40AD4122" w14:textId="3589F4D7" w:rsidR="00E700ED" w:rsidRPr="00A4325E" w:rsidRDefault="00E700ED" w:rsidP="00524913">
      <w:pPr>
        <w:pStyle w:val="Heading4"/>
      </w:pPr>
      <w:bookmarkStart w:id="155" w:name="_Toc4416498"/>
      <w:bookmarkStart w:id="156" w:name="_Toc4416619"/>
      <w:bookmarkStart w:id="157" w:name="_Toc4416913"/>
      <w:bookmarkStart w:id="158" w:name="_Toc4416962"/>
      <w:r w:rsidRPr="00A4325E">
        <w:t xml:space="preserve">Obhliadka miesta realizácie predmetu zákazky nie je povinná. Záujemcom sa však odporúča vykonať obhliadku miesta plnenia. Obhliadka bude organizovaná pre záujemcov </w:t>
      </w:r>
      <w:r w:rsidR="00B92AE8" w:rsidRPr="0036254F">
        <w:rPr>
          <w:b/>
          <w:bCs/>
        </w:rPr>
        <w:t>individuálne</w:t>
      </w:r>
      <w:r w:rsidRPr="00A4325E">
        <w:t xml:space="preserve">. </w:t>
      </w:r>
      <w:r w:rsidR="00B92AE8">
        <w:t>Termín obhliadky je záujemca povinný si dohodnúť s Verejným obstarávateľom individuálne</w:t>
      </w:r>
      <w:r w:rsidR="00DD2491">
        <w:t xml:space="preserve"> </w:t>
      </w:r>
      <w:r w:rsidR="005662D1">
        <w:t>na kontaktných údajoch</w:t>
      </w:r>
      <w:r w:rsidR="00DD2491">
        <w:t xml:space="preserve"> na strane Verejného obstarávateľa </w:t>
      </w:r>
      <w:r w:rsidR="0036254F">
        <w:t xml:space="preserve"> </w:t>
      </w:r>
      <w:r w:rsidR="003010D4">
        <w:t>uveden</w:t>
      </w:r>
      <w:r w:rsidR="005662D1">
        <w:t>ých</w:t>
      </w:r>
      <w:r w:rsidR="003010D4">
        <w:t xml:space="preserve"> v bode </w:t>
      </w:r>
      <w:r w:rsidR="003010D4">
        <w:fldChar w:fldCharType="begin"/>
      </w:r>
      <w:r w:rsidR="003010D4">
        <w:instrText xml:space="preserve"> REF _Ref24985429 \r \h </w:instrText>
      </w:r>
      <w:r w:rsidR="003010D4">
        <w:fldChar w:fldCharType="separate"/>
      </w:r>
      <w:r w:rsidR="003010D4">
        <w:t>15.3</w:t>
      </w:r>
      <w:r w:rsidR="003010D4">
        <w:fldChar w:fldCharType="end"/>
      </w:r>
      <w:r w:rsidR="003010D4">
        <w:t xml:space="preserve"> nižšie. </w:t>
      </w:r>
    </w:p>
    <w:p w14:paraId="51A89509" w14:textId="1E581ECB" w:rsidR="00E700ED" w:rsidRPr="00A4325E" w:rsidRDefault="00E700ED" w:rsidP="00524913">
      <w:pPr>
        <w:pStyle w:val="Heading4"/>
      </w:pPr>
      <w:r w:rsidRPr="00A4325E">
        <w:t xml:space="preserve">Obhliadka miesta plnenia sa uskutoční </w:t>
      </w:r>
      <w:r w:rsidR="009F2111">
        <w:t>na</w:t>
      </w:r>
      <w:r w:rsidRPr="00A4325E">
        <w:t xml:space="preserve"> adrese </w:t>
      </w:r>
      <w:r w:rsidR="00E94FA6" w:rsidRPr="00A4325E">
        <w:t>Zimný štadión Ondreja Nepelu, Odbojárov 9, 831 04 Bratislava</w:t>
      </w:r>
      <w:r w:rsidRPr="00A4325E">
        <w:t xml:space="preserve">.     </w:t>
      </w:r>
    </w:p>
    <w:p w14:paraId="6CB48D17" w14:textId="216DC256" w:rsidR="000D0F86" w:rsidRDefault="00B85C78" w:rsidP="00524913">
      <w:pPr>
        <w:pStyle w:val="Heading4"/>
      </w:pPr>
      <w:bookmarkStart w:id="159" w:name="_Ref24985429"/>
      <w:r>
        <w:t xml:space="preserve">Pre účely dojednania termínu obhliadky </w:t>
      </w:r>
      <w:r w:rsidR="009D49BB">
        <w:t>môže záujemca kontaktovať</w:t>
      </w:r>
      <w:r>
        <w:t xml:space="preserve"> ktorúkoľvek z nasledovných osôb: </w:t>
      </w:r>
    </w:p>
    <w:p w14:paraId="1063AB9A" w14:textId="66E4E7DF" w:rsidR="000D0F86" w:rsidRDefault="000D0F86" w:rsidP="000D0F86">
      <w:pPr>
        <w:pStyle w:val="Heading6"/>
        <w:numPr>
          <w:ilvl w:val="5"/>
          <w:numId w:val="16"/>
        </w:numPr>
      </w:pPr>
      <w:r w:rsidRPr="000D0F86">
        <w:t>Ing. Roman Čambala</w:t>
      </w:r>
      <w:r>
        <w:t xml:space="preserve">, </w:t>
      </w:r>
      <w:r w:rsidRPr="000D0F86">
        <w:t>tel. 02</w:t>
      </w:r>
      <w:r>
        <w:t>/</w:t>
      </w:r>
      <w:r w:rsidRPr="000D0F86">
        <w:t>59356 862</w:t>
      </w:r>
      <w:r w:rsidR="009D49BB">
        <w:t xml:space="preserve">, email: </w:t>
      </w:r>
      <w:r w:rsidR="009D49BB" w:rsidRPr="009D49BB">
        <w:t>roman.cambala@bratislava.sk</w:t>
      </w:r>
      <w:r>
        <w:t>;</w:t>
      </w:r>
    </w:p>
    <w:p w14:paraId="1E74D1DF" w14:textId="0CC28B42" w:rsidR="000D0F86" w:rsidRDefault="000D0F86" w:rsidP="000D0F86">
      <w:pPr>
        <w:pStyle w:val="Heading6"/>
        <w:numPr>
          <w:ilvl w:val="5"/>
          <w:numId w:val="16"/>
        </w:numPr>
      </w:pPr>
      <w:r w:rsidRPr="000D0F86">
        <w:t>Ing. Štefan Koczka</w:t>
      </w:r>
      <w:r>
        <w:t xml:space="preserve">, tel: </w:t>
      </w:r>
      <w:r w:rsidRPr="000D0F86">
        <w:t>02</w:t>
      </w:r>
      <w:r>
        <w:t>/</w:t>
      </w:r>
      <w:r w:rsidRPr="000D0F86">
        <w:t>59356 864</w:t>
      </w:r>
      <w:r w:rsidR="009D49BB">
        <w:t xml:space="preserve">, email: </w:t>
      </w:r>
      <w:r w:rsidR="009D49BB" w:rsidRPr="009D49BB">
        <w:t>stefan.koczka@bratislava.sk</w:t>
      </w:r>
      <w:r>
        <w:t xml:space="preserve">; alebo </w:t>
      </w:r>
    </w:p>
    <w:p w14:paraId="4987B9FC" w14:textId="342B0D5D" w:rsidR="000D0F86" w:rsidRPr="000D0F86" w:rsidRDefault="000D0F86" w:rsidP="000D0F86">
      <w:pPr>
        <w:pStyle w:val="Heading6"/>
        <w:numPr>
          <w:ilvl w:val="5"/>
          <w:numId w:val="16"/>
        </w:numPr>
      </w:pPr>
      <w:r>
        <w:t xml:space="preserve">Ing. Roman Chovanec, </w:t>
      </w:r>
      <w:r w:rsidRPr="000D0F86">
        <w:t>tel. 02</w:t>
      </w:r>
      <w:r>
        <w:t>/</w:t>
      </w:r>
      <w:r w:rsidRPr="000D0F86">
        <w:t>59356 860</w:t>
      </w:r>
      <w:r>
        <w:t xml:space="preserve"> alebo 0904 738 287, email: </w:t>
      </w:r>
      <w:r w:rsidRPr="000D0F86">
        <w:t>roman.chovanec@bratislava.sk</w:t>
      </w:r>
      <w:r>
        <w:t>.</w:t>
      </w:r>
    </w:p>
    <w:p w14:paraId="69259910" w14:textId="41C4BA65" w:rsidR="00065154" w:rsidRPr="00A4325E" w:rsidRDefault="000D0F86" w:rsidP="00065154">
      <w:pPr>
        <w:pStyle w:val="Heading2"/>
      </w:pPr>
      <w:r w:rsidRPr="000D0F86">
        <w:t xml:space="preserve"> </w:t>
      </w:r>
      <w:bookmarkStart w:id="160" w:name="_Toc31808991"/>
      <w:bookmarkEnd w:id="159"/>
      <w:r w:rsidR="00065154"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00065154" w:rsidRPr="00A4325E">
        <w:t>ponuky</w:t>
      </w:r>
      <w:bookmarkEnd w:id="155"/>
      <w:bookmarkEnd w:id="156"/>
      <w:bookmarkEnd w:id="157"/>
      <w:bookmarkEnd w:id="158"/>
      <w:bookmarkEnd w:id="160"/>
    </w:p>
    <w:p w14:paraId="626DEDFA" w14:textId="77777777" w:rsidR="00065154" w:rsidRPr="00A4325E" w:rsidRDefault="00065154" w:rsidP="00E25A74">
      <w:pPr>
        <w:pStyle w:val="Heading3"/>
        <w:rPr>
          <w:rFonts w:ascii="Cambria" w:hAnsi="Cambria"/>
        </w:rPr>
      </w:pPr>
      <w:bookmarkStart w:id="161" w:name="_Toc444084950"/>
      <w:bookmarkStart w:id="162" w:name="_Toc4416620"/>
      <w:bookmarkStart w:id="163" w:name="_Toc4416914"/>
      <w:bookmarkStart w:id="164" w:name="_Toc4416963"/>
      <w:bookmarkStart w:id="165" w:name="_Toc31808992"/>
      <w:r w:rsidRPr="00A4325E">
        <w:rPr>
          <w:rFonts w:ascii="Cambria" w:hAnsi="Cambria"/>
        </w:rPr>
        <w:t>Jazyk ponúk</w:t>
      </w:r>
      <w:bookmarkEnd w:id="161"/>
      <w:bookmarkEnd w:id="162"/>
      <w:bookmarkEnd w:id="163"/>
      <w:bookmarkEnd w:id="164"/>
      <w:bookmarkEnd w:id="165"/>
    </w:p>
    <w:p w14:paraId="2E4F70A1" w14:textId="77777777" w:rsidR="00065154" w:rsidRPr="00A4325E" w:rsidRDefault="00065154" w:rsidP="00524913">
      <w:pPr>
        <w:pStyle w:val="Heading4"/>
      </w:pPr>
      <w:r w:rsidRPr="00A4325E">
        <w:t>Ponuky, doklady a dokumenty v</w:t>
      </w:r>
      <w:r w:rsidR="00B604A4" w:rsidRPr="00A4325E">
        <w:t>o Verejnom obstarávaní</w:t>
      </w:r>
      <w:r w:rsidRPr="00A4325E">
        <w:t xml:space="preserve"> sa predkladajú v štátnom jazyku Slovenskej republiky. </w:t>
      </w:r>
      <w:bookmarkStart w:id="166" w:name="jazyky"/>
      <w:bookmarkEnd w:id="166"/>
    </w:p>
    <w:p w14:paraId="38A09E0A" w14:textId="77777777" w:rsidR="00065154" w:rsidRPr="00A4325E" w:rsidRDefault="00065154" w:rsidP="00524913">
      <w:pPr>
        <w:pStyle w:val="Heading4"/>
      </w:pPr>
      <w:r w:rsidRPr="00A4325E">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7" w:name="_Toc400006275"/>
      <w:bookmarkStart w:id="168" w:name="_Toc444084951"/>
      <w:bookmarkStart w:id="169" w:name="_Toc4416621"/>
      <w:bookmarkStart w:id="170" w:name="_Toc4416915"/>
      <w:bookmarkStart w:id="171" w:name="_Toc4416964"/>
      <w:bookmarkStart w:id="172" w:name="_Ref23959044"/>
      <w:bookmarkStart w:id="173" w:name="_Ref26952160"/>
      <w:bookmarkStart w:id="174" w:name="_Toc31808993"/>
      <w:r w:rsidRPr="00A4325E">
        <w:rPr>
          <w:rFonts w:ascii="Cambria" w:hAnsi="Cambria"/>
        </w:rPr>
        <w:t>Zábezpeka</w:t>
      </w:r>
      <w:bookmarkEnd w:id="167"/>
      <w:bookmarkEnd w:id="168"/>
      <w:bookmarkEnd w:id="169"/>
      <w:bookmarkEnd w:id="170"/>
      <w:bookmarkEnd w:id="171"/>
      <w:bookmarkEnd w:id="172"/>
      <w:bookmarkEnd w:id="173"/>
      <w:bookmarkEnd w:id="174"/>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výške </w:t>
      </w:r>
      <w:r w:rsidR="00F73992" w:rsidRPr="00CE12FF">
        <w:t>20</w:t>
      </w:r>
      <w:r w:rsidR="0093672A" w:rsidRPr="00CE12FF">
        <w:t>.000</w:t>
      </w:r>
      <w:r w:rsidR="00065154" w:rsidRPr="00CE12FF">
        <w:t>,-</w:t>
      </w:r>
      <w:r w:rsidR="0093672A" w:rsidRPr="00CE12FF">
        <w:t xml:space="preserve"> </w:t>
      </w:r>
      <w:r w:rsidR="00065154" w:rsidRPr="00CE12FF">
        <w:t xml:space="preserve">EUR (slovom </w:t>
      </w:r>
      <w:r w:rsidR="00F73992" w:rsidRPr="00CE12FF">
        <w:t>dvadsaťtisíc</w:t>
      </w:r>
      <w:r w:rsidR="00065154" w:rsidRPr="00CE12FF">
        <w:t xml:space="preserve"> EUR</w:t>
      </w:r>
      <w:r w:rsidR="00065154" w:rsidRPr="00A4325E">
        <w:t>).</w:t>
      </w:r>
    </w:p>
    <w:p w14:paraId="2CBACDFD" w14:textId="77777777"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p>
    <w:p w14:paraId="157D30C3" w14:textId="77777777" w:rsidR="00065154" w:rsidRPr="00A4325E" w:rsidRDefault="00065154" w:rsidP="00925155">
      <w:pPr>
        <w:pStyle w:val="Heading5"/>
      </w:pPr>
      <w:r w:rsidRPr="00A4325E">
        <w:t>Poskytnutím bankovej záruky za uchádzača</w:t>
      </w:r>
    </w:p>
    <w:p w14:paraId="7EC4781C" w14:textId="13B6587B" w:rsidR="00065154" w:rsidRPr="00A4325E" w:rsidRDefault="00065154" w:rsidP="005B3A17">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561FE8" w:rsidRPr="0019085D">
        <w:rPr>
          <w:rFonts w:eastAsia="Times New Roman"/>
          <w:lang w:eastAsia="sk-SK"/>
        </w:rPr>
        <w:t>[</w:t>
      </w:r>
      <w:r w:rsidR="00561FE8" w:rsidRPr="0019085D">
        <w:rPr>
          <w:rFonts w:eastAsia="Times New Roman"/>
          <w:i/>
          <w:iCs/>
          <w:highlight w:val="yellow"/>
          <w:lang w:eastAsia="sk-SK"/>
        </w:rPr>
        <w:t>bude doplnené vo výzve na predloženie konečných ponúk</w:t>
      </w:r>
      <w:r w:rsidR="00561FE8" w:rsidRPr="0019085D">
        <w:rPr>
          <w:rFonts w:eastAsia="Times New Roman"/>
          <w:lang w:eastAsia="sk-SK"/>
        </w:rPr>
        <w:t>]</w:t>
      </w:r>
      <w:r w:rsidR="00561FE8" w:rsidRPr="00A4325E">
        <w:rPr>
          <w:rFonts w:eastAsia="Times New Roman"/>
          <w:lang w:eastAsia="sk-SK"/>
        </w:rPr>
        <w:t xml:space="preserve">. </w:t>
      </w:r>
      <w:r w:rsidRPr="00A4325E">
        <w:rPr>
          <w:rFonts w:eastAsia="Times New Roman"/>
          <w:lang w:eastAsia="sk-SK"/>
        </w:rPr>
        <w:t xml:space="preserve">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s názvom </w:t>
      </w:r>
      <w:r w:rsidR="003F1973" w:rsidRPr="00A4325E">
        <w:rPr>
          <w:b/>
          <w:szCs w:val="20"/>
        </w:rPr>
        <w:t xml:space="preserve">Energeticky efektívna </w:t>
      </w:r>
      <w:r w:rsidR="003F1973" w:rsidRPr="00A4325E">
        <w:rPr>
          <w:b/>
          <w:szCs w:val="20"/>
        </w:rPr>
        <w:lastRenderedPageBreak/>
        <w:t>rekonštrukcia budovy Zimného štadióna Ondreja Nepelu s využitím garantovanej energetickej služby – balík GES 06</w:t>
      </w:r>
      <w:r w:rsidRPr="00A4325E">
        <w:rPr>
          <w:b/>
          <w:szCs w:val="20"/>
        </w:rPr>
        <w:t xml:space="preserve">, 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7 </w:t>
      </w:r>
      <w:r w:rsidRPr="00A4325E">
        <w:t xml:space="preserve">(siedmich) kalendárnych </w:t>
      </w:r>
      <w:r w:rsidRPr="00A4325E">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5" w:name="_Hlk522551263"/>
    </w:p>
    <w:p w14:paraId="5240D11E" w14:textId="4691618C" w:rsidR="00065154" w:rsidRPr="00A4325E" w:rsidRDefault="00065154" w:rsidP="005D0B25">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BF2ADA">
        <w:t>vyššie</w:t>
      </w:r>
      <w:r w:rsidRPr="00A4325E">
        <w:fldChar w:fldCharType="end"/>
      </w:r>
      <w:r w:rsidRPr="00A4325E">
        <w:t xml:space="preserve"> tejto časti súťažných podkladov</w:t>
      </w:r>
      <w:bookmarkEnd w:id="175"/>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5DD39E5D" w:rsidR="00065154" w:rsidRPr="00A4325E" w:rsidRDefault="00065154" w:rsidP="005B3A17">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561FE8" w:rsidRPr="00DD39A7">
        <w:rPr>
          <w:rFonts w:eastAsia="Times New Roman"/>
          <w:lang w:eastAsia="sk-SK"/>
        </w:rPr>
        <w:t>[</w:t>
      </w:r>
      <w:r w:rsidR="00561FE8" w:rsidRPr="00DD39A7">
        <w:rPr>
          <w:rFonts w:eastAsia="Times New Roman"/>
          <w:i/>
          <w:iCs/>
          <w:highlight w:val="yellow"/>
          <w:lang w:eastAsia="sk-SK"/>
        </w:rPr>
        <w:t>bude doplnené vo výzve na predloženie konečných ponúk</w:t>
      </w:r>
      <w:r w:rsidR="00561FE8" w:rsidRPr="00DD39A7">
        <w:rPr>
          <w:rFonts w:eastAsia="Times New Roman"/>
          <w:lang w:eastAsia="sk-SK"/>
        </w:rPr>
        <w:t>]</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t xml:space="preserve"> </w:t>
      </w:r>
      <w:r w:rsidRPr="00A4325E">
        <w:rPr>
          <w:szCs w:val="20"/>
        </w:rPr>
        <w:t xml:space="preserve">s názvom </w:t>
      </w:r>
      <w:r w:rsidR="00201BD1" w:rsidRPr="00A4325E">
        <w:rPr>
          <w:b/>
          <w:szCs w:val="20"/>
        </w:rPr>
        <w:t>Energeticky efektívna rekonštrukcia budovy Zimného štadióna Ondreja Nepelu s využitím garantovanej energetickej služby – balík GES 06</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6755FAB" w:rsidR="00065154" w:rsidRPr="00A4325E" w:rsidRDefault="00065154" w:rsidP="005D0B25">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6" w:name="_Ref4422903"/>
      <w:r w:rsidRPr="00A4325E">
        <w:t>Zložením finančných prostriedkov na bankový účet Verejného obstarávateľa</w:t>
      </w:r>
      <w:bookmarkEnd w:id="176"/>
    </w:p>
    <w:p w14:paraId="7FCA2CF9" w14:textId="77777777" w:rsidR="00065154" w:rsidRPr="00A4325E" w:rsidRDefault="00065154" w:rsidP="005B3A17">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062F3FF4"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62D8C672" w14:textId="084DE991" w:rsidR="00065154" w:rsidRPr="00A4325E" w:rsidRDefault="00065154" w:rsidP="00065154">
      <w:pPr>
        <w:ind w:left="1134"/>
        <w:rPr>
          <w:rFonts w:eastAsiaTheme="majorEastAsia" w:cstheme="majorBidi"/>
        </w:rPr>
      </w:pPr>
      <w:r w:rsidRPr="00A4325E">
        <w:rPr>
          <w:rFonts w:eastAsiaTheme="majorEastAsia" w:cstheme="majorBidi"/>
        </w:rPr>
        <w:t>IBAN kód:</w:t>
      </w:r>
      <w:r w:rsidR="00561FE8" w:rsidRPr="00561FE8">
        <w:rPr>
          <w:rFonts w:eastAsia="Times New Roman"/>
          <w:lang w:eastAsia="sk-SK"/>
        </w:rPr>
        <w:t xml:space="preserve">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3141E1AD" w14:textId="27198459"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477B70A8" w14:textId="2EB4DA7C"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53DAD8C6"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9964FF" w:rsidRPr="00A4325E">
        <w:rPr>
          <w:rFonts w:eastAsia="Times New Roman" w:cs="Arial"/>
          <w:szCs w:val="20"/>
          <w:lang w:eastAsia="sk-SK"/>
        </w:rPr>
        <w:t>GES</w:t>
      </w:r>
      <w:r w:rsidR="003C6E6E" w:rsidRPr="00A4325E">
        <w:rPr>
          <w:rFonts w:eastAsia="Times New Roman" w:cs="Arial"/>
          <w:szCs w:val="20"/>
          <w:lang w:eastAsia="sk-SK"/>
        </w:rPr>
        <w:t xml:space="preserve"> 06</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56109632" w:rsidR="00065154" w:rsidRPr="00A4325E" w:rsidRDefault="00065154" w:rsidP="00524913">
      <w:pPr>
        <w:pStyle w:val="Heading4"/>
      </w:pPr>
      <w:r w:rsidRPr="00A4325E">
        <w:t xml:space="preserve">Ak nebude platná banková záruka </w:t>
      </w:r>
      <w:bookmarkStart w:id="177" w:name="_Hlk534372810"/>
      <w:r w:rsidRPr="00A4325E">
        <w:t>alebo platné poistenie záruky</w:t>
      </w:r>
      <w:bookmarkEnd w:id="177"/>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BF2ADA">
        <w:t>17.2.3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 xml:space="preserve">Rokovacieho </w:t>
      </w:r>
      <w:r w:rsidR="007C546A" w:rsidRPr="00A4325E">
        <w:lastRenderedPageBreak/>
        <w:t>konania</w:t>
      </w:r>
      <w:r w:rsidRPr="00A4325E">
        <w:t xml:space="preserve"> s uvedením dôvodu vylúčenia a lehoty, v ktorej môžu byť doručené námietky podľa § 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5B3A17">
      <w:pPr>
        <w:pStyle w:val="Heading6"/>
      </w:pPr>
      <w:bookmarkStart w:id="178" w:name="_Hlk534372822"/>
      <w:r w:rsidRPr="00A4325E">
        <w:t>uplynutia lehoty viazanosti ponúk</w:t>
      </w:r>
      <w:bookmarkEnd w:id="178"/>
      <w:r w:rsidRPr="00A4325E">
        <w:t xml:space="preserve">, </w:t>
      </w:r>
    </w:p>
    <w:p w14:paraId="69C058C7" w14:textId="77777777" w:rsidR="00065154" w:rsidRPr="00A4325E" w:rsidRDefault="00065154" w:rsidP="005B3A17">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5B3A17">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5B3A17">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5B3A17">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79" w:name="_Toc462050409"/>
      <w:bookmarkStart w:id="180" w:name="_Toc4416622"/>
      <w:bookmarkStart w:id="181" w:name="_Toc4416916"/>
      <w:bookmarkStart w:id="182" w:name="_Toc4416965"/>
      <w:bookmarkStart w:id="183" w:name="_Toc31808994"/>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79"/>
      <w:bookmarkEnd w:id="180"/>
      <w:bookmarkEnd w:id="181"/>
      <w:bookmarkEnd w:id="182"/>
      <w:bookmarkEnd w:id="183"/>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4" w:name="_Toc444084953"/>
      <w:bookmarkStart w:id="185" w:name="_Toc4416623"/>
      <w:bookmarkStart w:id="186" w:name="_Toc4416917"/>
      <w:bookmarkStart w:id="187" w:name="_Toc4416966"/>
      <w:bookmarkStart w:id="188" w:name="_Ref23959320"/>
      <w:bookmarkStart w:id="189" w:name="_Ref23959395"/>
      <w:bookmarkStart w:id="190" w:name="_Toc31808995"/>
      <w:r w:rsidRPr="00A4325E">
        <w:rPr>
          <w:rFonts w:ascii="Cambria" w:hAnsi="Cambria"/>
        </w:rPr>
        <w:t>Vyhotovenie ponúk</w:t>
      </w:r>
      <w:bookmarkEnd w:id="184"/>
      <w:bookmarkEnd w:id="185"/>
      <w:bookmarkEnd w:id="186"/>
      <w:bookmarkEnd w:id="187"/>
      <w:bookmarkEnd w:id="188"/>
      <w:bookmarkEnd w:id="189"/>
      <w:bookmarkEnd w:id="190"/>
    </w:p>
    <w:p w14:paraId="0053E610" w14:textId="2E0C220C" w:rsidR="00065154" w:rsidRPr="00A4325E" w:rsidRDefault="00065154" w:rsidP="00524913">
      <w:pPr>
        <w:pStyle w:val="Heading4"/>
      </w:pPr>
      <w:bookmarkStart w:id="191" w:name="_Hlk534372852"/>
      <w:bookmarkStart w:id="192"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4"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3" w:name="_Toc522635414"/>
      <w:bookmarkStart w:id="194" w:name="_Toc525293228"/>
      <w:bookmarkStart w:id="195" w:name="_Toc522635415"/>
      <w:bookmarkStart w:id="196" w:name="_Toc525293229"/>
      <w:bookmarkStart w:id="197" w:name="_Toc522635416"/>
      <w:bookmarkStart w:id="198" w:name="_Toc525293230"/>
      <w:bookmarkStart w:id="199" w:name="_Toc522635417"/>
      <w:bookmarkStart w:id="200" w:name="_Toc525293231"/>
      <w:bookmarkStart w:id="201" w:name="_Toc4416624"/>
      <w:bookmarkStart w:id="202" w:name="_Toc4416918"/>
      <w:bookmarkStart w:id="203" w:name="_Toc4416967"/>
      <w:bookmarkStart w:id="204" w:name="_Ref4422488"/>
      <w:bookmarkStart w:id="205" w:name="_Toc31808996"/>
      <w:bookmarkStart w:id="206" w:name="_Toc444084954"/>
      <w:bookmarkEnd w:id="191"/>
      <w:bookmarkEnd w:id="192"/>
      <w:bookmarkEnd w:id="193"/>
      <w:bookmarkEnd w:id="194"/>
      <w:bookmarkEnd w:id="195"/>
      <w:bookmarkEnd w:id="196"/>
      <w:bookmarkEnd w:id="197"/>
      <w:bookmarkEnd w:id="198"/>
      <w:bookmarkEnd w:id="199"/>
      <w:bookmarkEnd w:id="200"/>
      <w:r w:rsidRPr="00A4325E">
        <w:rPr>
          <w:rFonts w:ascii="Cambria" w:hAnsi="Cambria"/>
        </w:rPr>
        <w:t>Konflikt záujmov</w:t>
      </w:r>
      <w:bookmarkEnd w:id="201"/>
      <w:bookmarkEnd w:id="202"/>
      <w:bookmarkEnd w:id="203"/>
      <w:bookmarkEnd w:id="204"/>
      <w:bookmarkEnd w:id="205"/>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w:t>
      </w:r>
      <w:r w:rsidRPr="00A4325E">
        <w:lastRenderedPageBreak/>
        <w:t>iný osobný záujem, ktorý možno považovať za ohrozenie jej nestrannosti a nezávislosti v 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7" w:name="_Toc4416499"/>
      <w:bookmarkStart w:id="208" w:name="_Toc4416625"/>
      <w:bookmarkStart w:id="209" w:name="_Toc4416919"/>
      <w:bookmarkStart w:id="210" w:name="_Toc4416968"/>
      <w:bookmarkStart w:id="211" w:name="_Toc31808997"/>
      <w:r w:rsidRPr="00A4325E">
        <w:t>Predkladanie ponúk</w:t>
      </w:r>
      <w:bookmarkEnd w:id="206"/>
      <w:bookmarkEnd w:id="207"/>
      <w:bookmarkEnd w:id="208"/>
      <w:bookmarkEnd w:id="209"/>
      <w:bookmarkEnd w:id="210"/>
      <w:bookmarkEnd w:id="211"/>
    </w:p>
    <w:p w14:paraId="53B2699A" w14:textId="77777777" w:rsidR="00065154" w:rsidRPr="00A4325E" w:rsidRDefault="00065154" w:rsidP="00E25A74">
      <w:pPr>
        <w:pStyle w:val="Heading3"/>
        <w:rPr>
          <w:rFonts w:ascii="Cambria" w:hAnsi="Cambria"/>
        </w:rPr>
      </w:pPr>
      <w:bookmarkStart w:id="212" w:name="_Toc4416626"/>
      <w:bookmarkStart w:id="213" w:name="_Toc4416920"/>
      <w:bookmarkStart w:id="214" w:name="_Toc4416969"/>
      <w:bookmarkStart w:id="215" w:name="_Ref4422340"/>
      <w:bookmarkStart w:id="216" w:name="_Ref4422394"/>
      <w:bookmarkStart w:id="217" w:name="_Ref4422409"/>
      <w:bookmarkStart w:id="218" w:name="_Ref4422725"/>
      <w:bookmarkStart w:id="219" w:name="_Toc31808998"/>
      <w:r w:rsidRPr="00A4325E">
        <w:rPr>
          <w:rFonts w:ascii="Cambria" w:hAnsi="Cambria"/>
        </w:rPr>
        <w:t>Spôsob predloženia ponuky</w:t>
      </w:r>
      <w:bookmarkEnd w:id="212"/>
      <w:bookmarkEnd w:id="213"/>
      <w:bookmarkEnd w:id="214"/>
      <w:bookmarkEnd w:id="215"/>
      <w:bookmarkEnd w:id="216"/>
      <w:bookmarkEnd w:id="217"/>
      <w:bookmarkEnd w:id="218"/>
      <w:r w:rsidR="009A04B8" w:rsidRPr="00A4325E">
        <w:rPr>
          <w:rFonts w:ascii="Cambria" w:hAnsi="Cambria"/>
        </w:rPr>
        <w:t xml:space="preserve"> všeobecne</w:t>
      </w:r>
      <w:bookmarkEnd w:id="219"/>
    </w:p>
    <w:p w14:paraId="7E8A13CB" w14:textId="1366FBD6" w:rsidR="002C2548" w:rsidRPr="00A4325E" w:rsidRDefault="00065154" w:rsidP="00524913">
      <w:pPr>
        <w:pStyle w:val="Heading4"/>
      </w:pPr>
      <w:bookmarkStart w:id="220" w:name="_Hlk534372883"/>
      <w:bookmarkStart w:id="221"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BF2ADA">
        <w:t>10.3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5B3A17">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5B3A17">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5B3A17">
      <w:pPr>
        <w:pStyle w:val="Heading6"/>
      </w:pPr>
      <w:r w:rsidRPr="00A4325E">
        <w:t>konečnú ponuku, tak v lehote na predkladanie ponúk uvedenej vo výzve na predloženie konečnej ponuky.</w:t>
      </w:r>
    </w:p>
    <w:p w14:paraId="09EADB2A" w14:textId="292DE998" w:rsidR="00065154" w:rsidRPr="00A4325E" w:rsidRDefault="00065154" w:rsidP="005B3A17">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BF2ADA">
        <w:t>10.3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5B3A17">
      <w:pPr>
        <w:pStyle w:val="Heading6"/>
      </w:pPr>
      <w:r w:rsidRPr="00A4325E">
        <w:t>nedodržal určený spôsob komunikácie,</w:t>
      </w:r>
    </w:p>
    <w:p w14:paraId="703A433E" w14:textId="77777777" w:rsidR="00065154" w:rsidRPr="00A4325E" w:rsidRDefault="00065154" w:rsidP="005B3A17">
      <w:pPr>
        <w:pStyle w:val="Heading6"/>
      </w:pPr>
      <w:r w:rsidRPr="00A4325E">
        <w:t>obsah jeho ponuky nie je možné sprístupniť alebo</w:t>
      </w:r>
    </w:p>
    <w:p w14:paraId="0632A1E1" w14:textId="77777777" w:rsidR="00065154" w:rsidRPr="00A4325E" w:rsidRDefault="00065154" w:rsidP="005B3A17">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5B3A17">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w:t>
      </w:r>
      <w:r w:rsidRPr="00A4325E">
        <w:rPr>
          <w:rFonts w:cs="Arial"/>
          <w:color w:val="000000"/>
          <w:szCs w:val="20"/>
        </w:rPr>
        <w:lastRenderedPageBreak/>
        <w:t xml:space="preserve">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5B3A17">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5B3A17">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5B3A17">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4E376A51" w:rsidR="002C2548" w:rsidRPr="00A4325E" w:rsidRDefault="002C2548" w:rsidP="005B3A17">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BF2ADA">
        <w:t>8</w:t>
      </w:r>
      <w:r w:rsidR="00065154" w:rsidRPr="00A4325E">
        <w:fldChar w:fldCharType="end"/>
      </w:r>
      <w:r w:rsidR="00065154" w:rsidRPr="00A4325E">
        <w:t xml:space="preserve"> tejto časti súťažných podkladov</w:t>
      </w:r>
      <w:r w:rsidRPr="00A4325E">
        <w:t>,</w:t>
      </w:r>
    </w:p>
    <w:p w14:paraId="766A326C" w14:textId="10B9AE2C" w:rsidR="002C2548" w:rsidRPr="00A4325E" w:rsidRDefault="002C2548" w:rsidP="005B3A17">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BF2ADA">
        <w:t>17</w:t>
      </w:r>
      <w:r w:rsidR="007A60AA" w:rsidRPr="00A4325E">
        <w:fldChar w:fldCharType="end"/>
      </w:r>
      <w:r w:rsidRPr="00A4325E">
        <w:t xml:space="preserve"> tejto časti súťažných podkladov</w:t>
      </w:r>
      <w:r w:rsidR="00065154" w:rsidRPr="00A4325E">
        <w:t>.</w:t>
      </w:r>
    </w:p>
    <w:p w14:paraId="631D5D2E" w14:textId="59318A24" w:rsidR="00065154" w:rsidRPr="00A4325E" w:rsidRDefault="00065154" w:rsidP="005B3A17">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001263" w:rsidRPr="00A4325E">
        <w:fldChar w:fldCharType="begin"/>
      </w:r>
      <w:r w:rsidR="00001263" w:rsidRPr="00A4325E">
        <w:instrText xml:space="preserve"> REF _Ref23959281 \n \h </w:instrText>
      </w:r>
      <w:r w:rsidR="009573BA" w:rsidRPr="00A4325E">
        <w:instrText xml:space="preserve"> \* MERGEFORMAT </w:instrText>
      </w:r>
      <w:r w:rsidR="00001263" w:rsidRPr="00A4325E">
        <w:fldChar w:fldCharType="separate"/>
      </w:r>
      <w:r w:rsidR="00BF2ADA">
        <w:t>1.1</w:t>
      </w:r>
      <w:r w:rsidR="00001263" w:rsidRPr="00A4325E">
        <w:fldChar w:fldCharType="end"/>
      </w:r>
      <w:r w:rsidR="000E4E44" w:rsidRPr="00A4325E">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20"/>
    </w:p>
    <w:p w14:paraId="0EFCC3CB" w14:textId="77777777" w:rsidR="00065154" w:rsidRPr="00A4325E" w:rsidRDefault="002C2548" w:rsidP="00E25A74">
      <w:pPr>
        <w:pStyle w:val="Heading3"/>
        <w:rPr>
          <w:rFonts w:ascii="Cambria" w:hAnsi="Cambria"/>
        </w:rPr>
      </w:pPr>
      <w:bookmarkStart w:id="222" w:name="_Toc522635421"/>
      <w:bookmarkStart w:id="223" w:name="_Toc525293235"/>
      <w:bookmarkStart w:id="224" w:name="_Toc522635422"/>
      <w:bookmarkStart w:id="225" w:name="_Toc525293236"/>
      <w:bookmarkStart w:id="226" w:name="_Toc522635423"/>
      <w:bookmarkStart w:id="227" w:name="_Toc525293237"/>
      <w:bookmarkStart w:id="228" w:name="_Toc522635424"/>
      <w:bookmarkStart w:id="229" w:name="_Toc525293238"/>
      <w:bookmarkStart w:id="230" w:name="_Toc522635425"/>
      <w:bookmarkStart w:id="231" w:name="_Toc525293239"/>
      <w:bookmarkStart w:id="232" w:name="_Toc522635426"/>
      <w:bookmarkStart w:id="233" w:name="_Toc525293240"/>
      <w:bookmarkStart w:id="234" w:name="_Toc522635427"/>
      <w:bookmarkStart w:id="235" w:name="_Toc525293241"/>
      <w:bookmarkStart w:id="236" w:name="_Toc444084956"/>
      <w:bookmarkStart w:id="237" w:name="_Toc4416627"/>
      <w:bookmarkStart w:id="238" w:name="_Toc4416921"/>
      <w:bookmarkStart w:id="239" w:name="_Toc4416970"/>
      <w:bookmarkStart w:id="240" w:name="_Ref4422424"/>
      <w:bookmarkStart w:id="241" w:name="_Ref4422770"/>
      <w:bookmarkStart w:id="242" w:name="_Toc31808999"/>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A4325E">
        <w:rPr>
          <w:rFonts w:ascii="Cambria" w:hAnsi="Cambria"/>
        </w:rPr>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6"/>
      <w:bookmarkEnd w:id="237"/>
      <w:bookmarkEnd w:id="238"/>
      <w:bookmarkEnd w:id="239"/>
      <w:bookmarkEnd w:id="240"/>
      <w:bookmarkEnd w:id="241"/>
      <w:bookmarkEnd w:id="242"/>
    </w:p>
    <w:p w14:paraId="11EFEA63" w14:textId="3613F152" w:rsidR="00065154" w:rsidRPr="00A4325E" w:rsidRDefault="002C2548" w:rsidP="00524913">
      <w:pPr>
        <w:pStyle w:val="Heading4"/>
      </w:pPr>
      <w:bookmarkStart w:id="243" w:name="_Ref528145558"/>
      <w:bookmarkStart w:id="244" w:name="_Hlk534372908"/>
      <w:bookmarkStart w:id="245"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BF2ADA">
        <w:t>19</w:t>
      </w:r>
      <w:r w:rsidR="00C22A26" w:rsidRPr="00A4325E">
        <w:fldChar w:fldCharType="end"/>
      </w:r>
      <w:r w:rsidRPr="00A4325E">
        <w:t xml:space="preserve"> tejto časti súťažných podkladov. </w:t>
      </w:r>
      <w:bookmarkEnd w:id="243"/>
    </w:p>
    <w:p w14:paraId="3BFF8ED0" w14:textId="6C1564AB" w:rsidR="00065154" w:rsidRPr="00A4325E" w:rsidRDefault="00065154" w:rsidP="00524913">
      <w:pPr>
        <w:pStyle w:val="Heading4"/>
      </w:pPr>
      <w:bookmarkStart w:id="246" w:name="_Ref4423000"/>
      <w:r w:rsidRPr="00A4325E">
        <w:t xml:space="preserve">Lehota na predkladanie </w:t>
      </w:r>
      <w:r w:rsidR="002C2548" w:rsidRPr="00A4325E">
        <w:t xml:space="preserve">základných </w:t>
      </w:r>
      <w:r w:rsidRPr="00A4325E">
        <w:t>ponúk uplynie</w:t>
      </w:r>
      <w:r w:rsidR="00F26A6C">
        <w:t xml:space="preserve"> </w:t>
      </w:r>
      <w:r w:rsidR="00F26A6C" w:rsidRPr="00A95270">
        <w:rPr>
          <w:b/>
          <w:bCs/>
        </w:rPr>
        <w:t>dňa</w:t>
      </w:r>
      <w:r w:rsidR="00352CA4" w:rsidRPr="00A95270">
        <w:rPr>
          <w:b/>
          <w:bCs/>
        </w:rPr>
        <w:t xml:space="preserve"> </w:t>
      </w:r>
      <w:del w:id="247" w:author="Tomas Uricek" w:date="2020-10-22T09:59:00Z">
        <w:r w:rsidR="006B31E0" w:rsidDel="00301D03">
          <w:rPr>
            <w:b/>
            <w:bCs/>
          </w:rPr>
          <w:delText>30</w:delText>
        </w:r>
        <w:r w:rsidR="004411B9" w:rsidDel="00301D03">
          <w:rPr>
            <w:b/>
            <w:bCs/>
          </w:rPr>
          <w:delText>.10</w:delText>
        </w:r>
      </w:del>
      <w:ins w:id="248" w:author="Tomas Uricek" w:date="2020-10-22T09:59:00Z">
        <w:r w:rsidR="00301D03">
          <w:rPr>
            <w:b/>
            <w:bCs/>
          </w:rPr>
          <w:t>18.11</w:t>
        </w:r>
      </w:ins>
      <w:bookmarkStart w:id="249" w:name="_GoBack"/>
      <w:bookmarkEnd w:id="249"/>
      <w:r w:rsidR="004411B9">
        <w:rPr>
          <w:b/>
          <w:bCs/>
        </w:rPr>
        <w:t>.2020</w:t>
      </w:r>
      <w:r w:rsidR="004411B9" w:rsidRPr="00A95270">
        <w:rPr>
          <w:b/>
          <w:bCs/>
        </w:rPr>
        <w:t xml:space="preserve"> </w:t>
      </w:r>
      <w:r w:rsidR="00F26A6C" w:rsidRPr="00A95270">
        <w:rPr>
          <w:b/>
          <w:bCs/>
        </w:rPr>
        <w:t xml:space="preserve">o </w:t>
      </w:r>
      <w:bookmarkEnd w:id="246"/>
      <w:r w:rsidR="004411B9">
        <w:rPr>
          <w:b/>
          <w:bCs/>
        </w:rPr>
        <w:t>12:00</w:t>
      </w:r>
      <w:r w:rsidR="004411B9" w:rsidRPr="00A4325E">
        <w:t>.</w:t>
      </w:r>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4"/>
    </w:p>
    <w:p w14:paraId="3C1B12AD" w14:textId="77777777" w:rsidR="002C2548" w:rsidRPr="00A4325E" w:rsidRDefault="002C2548" w:rsidP="00E25A74">
      <w:pPr>
        <w:pStyle w:val="Heading3"/>
        <w:rPr>
          <w:rFonts w:ascii="Cambria" w:hAnsi="Cambria"/>
        </w:rPr>
      </w:pPr>
      <w:bookmarkStart w:id="250" w:name="_Toc31809000"/>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50"/>
    </w:p>
    <w:p w14:paraId="75A855EE" w14:textId="5094888D"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BF2ADA">
        <w:t>19</w:t>
      </w:r>
      <w:r w:rsidR="0075380E" w:rsidRPr="00A4325E">
        <w:fldChar w:fldCharType="end"/>
      </w:r>
      <w:r w:rsidR="0075380E" w:rsidRPr="00A4325E">
        <w:t xml:space="preserve"> </w:t>
      </w:r>
      <w:r w:rsidRPr="00A4325E">
        <w:t>tejto časti súťažných podkladov.</w:t>
      </w:r>
    </w:p>
    <w:p w14:paraId="55F5788E" w14:textId="67066A9A" w:rsidR="002C2548" w:rsidRPr="00A4325E" w:rsidRDefault="002C2548" w:rsidP="00524913">
      <w:pPr>
        <w:pStyle w:val="Heading4"/>
      </w:pPr>
      <w:bookmarkStart w:id="251"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tejto časti súťažných podkladov uvedené, že doklady, dokumenty, iné písomnosti je uchádzač povinný doručiť na adresu: Hlavné mesto Slovenskej republiky Bratislava, Primaciálne námestie 1, 814 99 Bratislava - mestská časť Staré Mesto, tieto musia byť vložené do samostatného uzatvoreného obalu.</w:t>
      </w:r>
      <w:bookmarkEnd w:id="251"/>
      <w:r w:rsidRPr="00A4325E">
        <w:t xml:space="preserve"> </w:t>
      </w:r>
    </w:p>
    <w:p w14:paraId="451ECB68" w14:textId="07181100"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77777777" w:rsidR="002C2548" w:rsidRPr="00A4325E" w:rsidRDefault="002C2548" w:rsidP="005B3A17">
      <w:pPr>
        <w:pStyle w:val="Heading6"/>
      </w:pPr>
      <w:bookmarkStart w:id="252" w:name="_Ref7698372"/>
      <w:r w:rsidRPr="00A4325E">
        <w:t xml:space="preserve">adresu: Hlavné mesto Slovenskej republiky Bratislava, Primaciálne námestie 1, 814 99 </w:t>
      </w:r>
      <w:r w:rsidRPr="00A4325E">
        <w:lastRenderedPageBreak/>
        <w:t>Bratislava - mestská časť Staré Mesto,</w:t>
      </w:r>
      <w:bookmarkEnd w:id="252"/>
    </w:p>
    <w:p w14:paraId="252FE238" w14:textId="77777777" w:rsidR="002C2548" w:rsidRPr="00A4325E" w:rsidRDefault="002C2548" w:rsidP="005B3A17">
      <w:pPr>
        <w:pStyle w:val="Heading6"/>
      </w:pPr>
      <w:r w:rsidRPr="00A4325E">
        <w:t>adresu uchádzača (názov alebo obchodné meno a adresu sídla alebo miesta podnikania),</w:t>
      </w:r>
    </w:p>
    <w:p w14:paraId="39063365" w14:textId="3BA11ED1" w:rsidR="002C2548" w:rsidRPr="00A4325E" w:rsidRDefault="002C2548" w:rsidP="005B3A17">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201BD1" w:rsidRPr="00A4325E">
        <w:t xml:space="preserve">Energeticky efektívna rekonštrukcia </w:t>
      </w:r>
      <w:r w:rsidR="00831BA3">
        <w:t xml:space="preserve">GES 06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53" w:name="_Ref7698299"/>
      <w:r w:rsidRPr="00A4325E">
        <w:t xml:space="preserve">Lehota na predkladanie ponúk </w:t>
      </w:r>
      <w:r w:rsidR="005B1D5C" w:rsidRPr="00A4325E">
        <w:t>bude uchádzačom oznámená vo výzve na predloženie konečnej ponuky</w:t>
      </w:r>
      <w:r w:rsidRPr="00A4325E">
        <w:t>.</w:t>
      </w:r>
      <w:bookmarkEnd w:id="253"/>
    </w:p>
    <w:p w14:paraId="7FEE6475" w14:textId="561401C0"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1809001"/>
      <w:bookmarkEnd w:id="245"/>
      <w:bookmarkEnd w:id="254"/>
      <w:bookmarkEnd w:id="255"/>
      <w:bookmarkEnd w:id="256"/>
      <w:bookmarkEnd w:id="257"/>
      <w:bookmarkEnd w:id="258"/>
      <w:bookmarkEnd w:id="259"/>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60"/>
      <w:bookmarkEnd w:id="261"/>
      <w:bookmarkEnd w:id="262"/>
      <w:bookmarkEnd w:id="263"/>
      <w:bookmarkEnd w:id="264"/>
    </w:p>
    <w:p w14:paraId="53D0A966" w14:textId="5A2BB607" w:rsidR="00065154" w:rsidRPr="00A4325E" w:rsidRDefault="00065154" w:rsidP="00524913">
      <w:pPr>
        <w:pStyle w:val="Heading4"/>
      </w:pPr>
      <w:bookmarkStart w:id="265"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BF2ADA">
        <w:t>22.2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BF2ADA">
        <w:t>23.4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BF2ADA">
        <w:t>10.3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5B3A17">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4FB2A3F2" w:rsidR="00065154" w:rsidRPr="00A4325E" w:rsidRDefault="00065154" w:rsidP="005B3A17">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BF2ADA">
        <w:t>10.3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BF2ADA">
        <w:t>23.3a)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6" w:name="_Toc444084958"/>
      <w:bookmarkStart w:id="267" w:name="_Toc4416500"/>
      <w:bookmarkStart w:id="268" w:name="_Toc4416629"/>
      <w:bookmarkStart w:id="269" w:name="_Toc4416923"/>
      <w:bookmarkStart w:id="270" w:name="_Toc4416972"/>
      <w:bookmarkEnd w:id="265"/>
      <w:r w:rsidRPr="00A4325E">
        <w:rPr>
          <w:rFonts w:cs="Calibri"/>
        </w:rPr>
        <w:t> </w:t>
      </w:r>
      <w:bookmarkStart w:id="271" w:name="_Toc31809002"/>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6"/>
      <w:bookmarkEnd w:id="267"/>
      <w:bookmarkEnd w:id="268"/>
      <w:bookmarkEnd w:id="269"/>
      <w:bookmarkEnd w:id="270"/>
      <w:bookmarkEnd w:id="271"/>
    </w:p>
    <w:p w14:paraId="374E387A" w14:textId="77777777" w:rsidR="00065154" w:rsidRPr="00A4325E" w:rsidRDefault="00065154" w:rsidP="00E25A74">
      <w:pPr>
        <w:pStyle w:val="Heading3"/>
        <w:rPr>
          <w:rFonts w:ascii="Cambria" w:hAnsi="Cambria"/>
        </w:rPr>
      </w:pPr>
      <w:bookmarkStart w:id="272" w:name="_Toc4416630"/>
      <w:bookmarkStart w:id="273" w:name="_Toc4416924"/>
      <w:bookmarkStart w:id="274" w:name="_Toc4416973"/>
      <w:bookmarkStart w:id="275" w:name="_Toc444084959"/>
      <w:bookmarkStart w:id="276" w:name="_Toc31809003"/>
      <w:r w:rsidRPr="00A4325E">
        <w:rPr>
          <w:rFonts w:ascii="Cambria" w:hAnsi="Cambria"/>
        </w:rPr>
        <w:t xml:space="preserve">Otváranie </w:t>
      </w:r>
      <w:bookmarkEnd w:id="272"/>
      <w:bookmarkEnd w:id="273"/>
      <w:bookmarkEnd w:id="274"/>
      <w:bookmarkEnd w:id="275"/>
      <w:r w:rsidR="005B1D5C" w:rsidRPr="00A4325E">
        <w:rPr>
          <w:rFonts w:ascii="Cambria" w:hAnsi="Cambria"/>
        </w:rPr>
        <w:t>základných ponúk</w:t>
      </w:r>
      <w:bookmarkEnd w:id="276"/>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66E04F89" w:rsidR="00065154" w:rsidRPr="00A4325E" w:rsidRDefault="00065154" w:rsidP="00524913">
      <w:pPr>
        <w:pStyle w:val="Heading4"/>
      </w:pPr>
      <w:r w:rsidRPr="00A4325E">
        <w:t xml:space="preserve">Otváranie ponúk sa uskutoční </w:t>
      </w:r>
      <w:r w:rsidR="004411B9">
        <w:t>bezodkladne po uplynutí lehoty na predkladanie základných ponúk</w:t>
      </w:r>
      <w:r w:rsidRPr="00A4325E">
        <w:t>.</w:t>
      </w:r>
    </w:p>
    <w:p w14:paraId="45EB3401" w14:textId="5BF61E9B" w:rsidR="00065154" w:rsidRPr="00A4325E" w:rsidRDefault="00065154" w:rsidP="00524913">
      <w:pPr>
        <w:pStyle w:val="Heading4"/>
      </w:pPr>
      <w:r w:rsidRPr="00A4325E">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BF2ADA">
        <w:t>26</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7" w:name="otvaranie_miesto"/>
      <w:bookmarkEnd w:id="277"/>
      <w:r w:rsidRPr="00A4325E">
        <w:t xml:space="preserve">. </w:t>
      </w:r>
    </w:p>
    <w:p w14:paraId="6B36F00A" w14:textId="77777777" w:rsidR="00065154" w:rsidRPr="00A4325E" w:rsidRDefault="00554FB2" w:rsidP="00E25A74">
      <w:pPr>
        <w:pStyle w:val="Heading3"/>
        <w:rPr>
          <w:rFonts w:ascii="Cambria" w:hAnsi="Cambria"/>
        </w:rPr>
      </w:pPr>
      <w:bookmarkStart w:id="278" w:name="_Toc4416631"/>
      <w:bookmarkStart w:id="279" w:name="_Toc4416925"/>
      <w:bookmarkStart w:id="280" w:name="_Toc4416974"/>
      <w:bookmarkStart w:id="281" w:name="_Ref4423141"/>
      <w:bookmarkStart w:id="282" w:name="_Ref4423334"/>
      <w:bookmarkStart w:id="283" w:name="_Ref4423373"/>
      <w:bookmarkStart w:id="284" w:name="_Ref23957268"/>
      <w:bookmarkStart w:id="285" w:name="_Ref23959527"/>
      <w:bookmarkStart w:id="286" w:name="_Ref26952286"/>
      <w:bookmarkStart w:id="287" w:name="_Toc31809004"/>
      <w:bookmarkStart w:id="288"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8"/>
      <w:bookmarkEnd w:id="279"/>
      <w:bookmarkEnd w:id="280"/>
      <w:bookmarkEnd w:id="281"/>
      <w:bookmarkEnd w:id="282"/>
      <w:bookmarkEnd w:id="283"/>
      <w:bookmarkEnd w:id="284"/>
      <w:bookmarkEnd w:id="285"/>
      <w:bookmarkEnd w:id="286"/>
      <w:bookmarkEnd w:id="287"/>
      <w:r w:rsidR="00065154" w:rsidRPr="00A4325E">
        <w:rPr>
          <w:rFonts w:ascii="Cambria" w:hAnsi="Cambria"/>
        </w:rPr>
        <w:t xml:space="preserve"> </w:t>
      </w:r>
      <w:bookmarkEnd w:id="288"/>
    </w:p>
    <w:p w14:paraId="35A39C21" w14:textId="1CE7B805" w:rsidR="00375653" w:rsidRPr="00A4325E" w:rsidRDefault="00375653" w:rsidP="00524913">
      <w:pPr>
        <w:pStyle w:val="Heading4"/>
      </w:pPr>
      <w:r w:rsidRPr="00A4325E">
        <w:t>Verejný obstarávateľ rokuje s uchádzačmi o základných ponukách a všetkých následne predložených ponukách (okrem konečných ponúk) s cieľom zlepšiť ich obsah. Predmetom rokovania nie sú Verejným obstarávateľom stanovené minimálne požiadavky, ktoré musia spĺňať všetky ponuky</w:t>
      </w:r>
      <w:r w:rsidR="003E60D8">
        <w:t xml:space="preserve"> tak, ako sú špecifikované v Prílohe č. B.1 týchto súťažných podkladov</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p>
    <w:p w14:paraId="49FFF427" w14:textId="77777777" w:rsidR="00024090" w:rsidRPr="00463710" w:rsidRDefault="00A75C05" w:rsidP="00524913">
      <w:pPr>
        <w:pStyle w:val="Heading4"/>
      </w:pPr>
      <w:r w:rsidRPr="00463710">
        <w:t xml:space="preserve">Predmetom rokovania bude </w:t>
      </w:r>
    </w:p>
    <w:p w14:paraId="3A4513CC" w14:textId="5621EE13" w:rsidR="00024090" w:rsidRPr="00463710" w:rsidRDefault="00463916" w:rsidP="005B3A17">
      <w:pPr>
        <w:pStyle w:val="Heading6"/>
      </w:pPr>
      <w:r w:rsidRPr="00463710">
        <w:t>r</w:t>
      </w:r>
      <w:r w:rsidR="00024090" w:rsidRPr="00463710">
        <w:t>ozsah dodatočných navrhovaných opatrení;</w:t>
      </w:r>
    </w:p>
    <w:p w14:paraId="5766EE18" w14:textId="7B67CBD6" w:rsidR="00024090" w:rsidRPr="00463710" w:rsidRDefault="00A75C05" w:rsidP="005B3A17">
      <w:pPr>
        <w:pStyle w:val="Heading6"/>
      </w:pPr>
      <w:r w:rsidRPr="00463710">
        <w:t>technický návrh realizácie opatrení</w:t>
      </w:r>
      <w:r w:rsidR="00024090" w:rsidRPr="00463710">
        <w:t>;</w:t>
      </w:r>
    </w:p>
    <w:p w14:paraId="6EF04A0D" w14:textId="0A4F73E5" w:rsidR="00024090" w:rsidRDefault="00A75C05" w:rsidP="005B3A17">
      <w:pPr>
        <w:pStyle w:val="Heading6"/>
      </w:pPr>
      <w:r w:rsidRPr="00463710">
        <w:t>spôsob realizácie opatrení</w:t>
      </w:r>
      <w:r w:rsidR="00024090" w:rsidRPr="00463710">
        <w:t>;</w:t>
      </w:r>
      <w:r w:rsidRPr="00463710">
        <w:t xml:space="preserve"> </w:t>
      </w:r>
    </w:p>
    <w:p w14:paraId="251DD09D" w14:textId="63618BDF" w:rsidR="00061C42" w:rsidRPr="00061C42" w:rsidRDefault="00C91368" w:rsidP="00061C42">
      <w:pPr>
        <w:pStyle w:val="Heading6"/>
      </w:pPr>
      <w:r>
        <w:lastRenderedPageBreak/>
        <w:t xml:space="preserve">potenciálne </w:t>
      </w:r>
      <w:r w:rsidR="00061C42">
        <w:t>ďalšie požiadavky na rozsah opatrení nad rámec minimálnych požiadaviek,</w:t>
      </w:r>
      <w:r w:rsidR="00061C42" w:rsidRPr="00061C42">
        <w:t xml:space="preserve"> </w:t>
      </w:r>
      <w:r w:rsidR="00061C42" w:rsidRPr="00A4325E">
        <w:t>ktoré musia spĺňať všetky ponuky</w:t>
      </w:r>
      <w:r w:rsidR="00061C42">
        <w:t xml:space="preserve"> tak, ako sú špecifikované v Prílohe č. B.1 týchto súťažných podkladov</w:t>
      </w:r>
      <w:r>
        <w:t>, pokiaľ ich potreba vzíde z rokovaní</w:t>
      </w:r>
      <w:r w:rsidR="00061C42">
        <w:t>; a</w:t>
      </w:r>
    </w:p>
    <w:p w14:paraId="57A4FFD9" w14:textId="22714853" w:rsidR="00A75C05" w:rsidRPr="00463710" w:rsidRDefault="00A75C05" w:rsidP="005B3A17">
      <w:pPr>
        <w:pStyle w:val="Heading6"/>
      </w:pPr>
      <w:r w:rsidRPr="00463710">
        <w:t xml:space="preserve">iné aspekty ponuky uchádzača týkajúce sa </w:t>
      </w:r>
      <w:r w:rsidR="00EC423A" w:rsidRPr="00463710">
        <w:t>prevedenia a</w:t>
      </w:r>
      <w:r w:rsidR="00EC423A" w:rsidRPr="00463710">
        <w:rPr>
          <w:rFonts w:cs="Calibri"/>
        </w:rPr>
        <w:t> </w:t>
      </w:r>
      <w:r w:rsidR="00EC423A" w:rsidRPr="00463710">
        <w:t>realiz</w:t>
      </w:r>
      <w:r w:rsidR="00EC423A" w:rsidRPr="00463710">
        <w:rPr>
          <w:rFonts w:cs="Proba Pro"/>
        </w:rPr>
        <w:t>á</w:t>
      </w:r>
      <w:r w:rsidR="00EC423A" w:rsidRPr="00463710">
        <w:t>cie predmetu z</w:t>
      </w:r>
      <w:r w:rsidR="00EC423A" w:rsidRPr="00463710">
        <w:rPr>
          <w:rFonts w:cs="Proba Pro"/>
        </w:rPr>
        <w:t>á</w:t>
      </w:r>
      <w:r w:rsidR="00EC423A" w:rsidRPr="00463710">
        <w:t>kazky.</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9" w:name="_Toc31809005"/>
      <w:bookmarkStart w:id="290"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9"/>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77777777" w:rsidR="005B1D5C" w:rsidRPr="00A4325E" w:rsidRDefault="006566CB" w:rsidP="00524913">
      <w:pPr>
        <w:pStyle w:val="Heading4"/>
      </w:pPr>
      <w:r w:rsidRPr="00A4325E">
        <w:t>Dátum a</w:t>
      </w:r>
      <w:r w:rsidRPr="00A4325E">
        <w:rPr>
          <w:rFonts w:cs="Calibri"/>
        </w:rPr>
        <w:t> </w:t>
      </w:r>
      <w:r w:rsidRPr="00A4325E">
        <w:t>miesto o</w:t>
      </w:r>
      <w:r w:rsidR="005B1D5C" w:rsidRPr="00A4325E">
        <w:t xml:space="preserve">tváranie </w:t>
      </w:r>
      <w:r w:rsidRPr="00A4325E">
        <w:t xml:space="preserve">konečných </w:t>
      </w:r>
      <w:r w:rsidR="005B1D5C" w:rsidRPr="00A4325E">
        <w:t xml:space="preserve">ponúk </w:t>
      </w:r>
      <w:r w:rsidRPr="00A4325E">
        <w:t>budú Verejným obstarávateľom upresnené vo výzve na predloženie konečnej ponuky.</w:t>
      </w:r>
    </w:p>
    <w:p w14:paraId="12C4B7C0" w14:textId="77777777" w:rsidR="005B1D5C" w:rsidRPr="00A4325E" w:rsidRDefault="005B1D5C" w:rsidP="00524913">
      <w:pPr>
        <w:pStyle w:val="Heading4"/>
      </w:pPr>
      <w:r w:rsidRPr="00A4325E">
        <w:t xml:space="preserve">Otváranie </w:t>
      </w:r>
      <w:r w:rsidR="006566CB" w:rsidRPr="00A4325E">
        <w:t xml:space="preserve">konečných </w:t>
      </w:r>
      <w:r w:rsidRPr="00A4325E">
        <w:t>ponúk komisiou bude v</w:t>
      </w:r>
      <w:r w:rsidRPr="00A4325E">
        <w:rPr>
          <w:rFonts w:cs="Calibri"/>
        </w:rPr>
        <w:t> </w:t>
      </w:r>
      <w:r w:rsidRPr="00A4325E">
        <w:t xml:space="preserve">zmysle </w:t>
      </w:r>
      <w:r w:rsidRPr="00A4325E">
        <w:rPr>
          <w:rFonts w:cs="Proba Pro"/>
        </w:rPr>
        <w:t>§</w:t>
      </w:r>
      <w:r w:rsidRPr="00A4325E">
        <w:t xml:space="preserve"> 52 ods. 2 ZVO verejn</w:t>
      </w:r>
      <w:r w:rsidRPr="00A4325E">
        <w:rPr>
          <w:rFonts w:cs="Proba Pro"/>
        </w:rPr>
        <w:t>é</w:t>
      </w:r>
      <w:r w:rsidRPr="00A4325E">
        <w:t>. Na otv</w:t>
      </w:r>
      <w:r w:rsidRPr="00A4325E">
        <w:rPr>
          <w:rFonts w:cs="Proba Pro"/>
        </w:rPr>
        <w:t>á</w:t>
      </w:r>
      <w:r w:rsidRPr="00A4325E">
        <w:t>ran</w:t>
      </w:r>
      <w:r w:rsidRPr="00A4325E">
        <w:rPr>
          <w:rFonts w:cs="Proba Pro"/>
        </w:rPr>
        <w:t>í</w:t>
      </w:r>
      <w:r w:rsidRPr="00A4325E">
        <w:t xml:space="preserve"> </w:t>
      </w:r>
      <w:r w:rsidR="006566CB" w:rsidRPr="00A4325E">
        <w:t xml:space="preserve">konečných </w:t>
      </w:r>
      <w:r w:rsidRPr="00A4325E">
        <w:t xml:space="preserve">ponúk sa môžu zúčastniť uchádzači, ktorí predložili </w:t>
      </w:r>
      <w:r w:rsidR="006566CB" w:rsidRPr="00A4325E">
        <w:t xml:space="preserve">konečnú </w:t>
      </w:r>
      <w:r w:rsidRPr="00A4325E">
        <w:t xml:space="preserve">ponuku v lehote na predkladanie </w:t>
      </w:r>
      <w:r w:rsidR="006566CB" w:rsidRPr="00A4325E">
        <w:t xml:space="preserve">konečných </w:t>
      </w:r>
      <w:r w:rsidRPr="00A4325E">
        <w:t xml:space="preserve">ponúk, a to prostredníctvom svojho štatutárneho orgánu /svojich štatutárnych orgánov, resp. môžu byť zastúpení osobou oprávnenou zúčastniť sa na otváraní ponúk za uchádzača. </w:t>
      </w:r>
      <w:r w:rsidRPr="00A4325E">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p>
    <w:p w14:paraId="1FC9EBB0" w14:textId="77777777" w:rsidR="005B1D5C" w:rsidRPr="00A4325E" w:rsidRDefault="005B1D5C" w:rsidP="00524913">
      <w:pPr>
        <w:pStyle w:val="Heading4"/>
      </w:pPr>
      <w:bookmarkStart w:id="291" w:name="_Ref7700047"/>
      <w:r w:rsidRPr="00A4325E">
        <w:t>Komisia zverejní obchodné mená alebo názvy, sídla, miesta podnikania alebo adresy pobytov všetkých uchádzačov</w:t>
      </w:r>
      <w:r w:rsidR="006566CB" w:rsidRPr="00A4325E">
        <w:t>, ktorí predložili konečné ponuky</w:t>
      </w:r>
      <w:r w:rsidRPr="00A4325E">
        <w:t xml:space="preserve"> a ich návrhy na plnenie kritérií, ktoré sa dajú vyjadriť číslicou, určených Verejným obstarávateľom na vyhodnotenie ponúk; ostatné údaje uvedené v</w:t>
      </w:r>
      <w:r w:rsidR="006566CB" w:rsidRPr="00A4325E">
        <w:rPr>
          <w:rFonts w:cs="Calibri"/>
        </w:rPr>
        <w:t> </w:t>
      </w:r>
      <w:r w:rsidR="006566CB" w:rsidRPr="00A4325E">
        <w:t>kone</w:t>
      </w:r>
      <w:r w:rsidR="006566CB" w:rsidRPr="00A4325E">
        <w:rPr>
          <w:rFonts w:cs="Proba Pro"/>
        </w:rPr>
        <w:t>č</w:t>
      </w:r>
      <w:r w:rsidR="006566CB" w:rsidRPr="00A4325E">
        <w:t xml:space="preserve">nej </w:t>
      </w:r>
      <w:r w:rsidRPr="00A4325E">
        <w:t>ponuke sa nezverejňujú.</w:t>
      </w:r>
      <w:bookmarkEnd w:id="291"/>
    </w:p>
    <w:p w14:paraId="229EF8E1" w14:textId="20F5E286" w:rsidR="005B1D5C" w:rsidRPr="00A4325E" w:rsidRDefault="005B1D5C" w:rsidP="00524913">
      <w:pPr>
        <w:pStyle w:val="Heading4"/>
      </w:pPr>
      <w:r w:rsidRPr="00A4325E">
        <w:t xml:space="preserve">Verejný obstarávateľ najneskôr do piatich pracovných dní odo dňa otvárania </w:t>
      </w:r>
      <w:r w:rsidR="006566CB" w:rsidRPr="00A4325E">
        <w:t xml:space="preserve">konečných </w:t>
      </w:r>
      <w:r w:rsidRPr="00A4325E">
        <w:t xml:space="preserve">ponúk pošle všetkým uchádzačom, ktorí predložili </w:t>
      </w:r>
      <w:r w:rsidR="006566CB" w:rsidRPr="00A4325E">
        <w:t xml:space="preserve">konečné </w:t>
      </w:r>
      <w:r w:rsidRPr="00A4325E">
        <w:t xml:space="preserve">ponuky v lehote na predkladanie </w:t>
      </w:r>
      <w:r w:rsidR="006566CB" w:rsidRPr="00A4325E">
        <w:t xml:space="preserve">konečných </w:t>
      </w:r>
      <w:r w:rsidRPr="00A4325E">
        <w:t>ponúk,</w:t>
      </w:r>
      <w:r w:rsidR="006566CB" w:rsidRPr="00A4325E">
        <w:t xml:space="preserve"> </w:t>
      </w:r>
      <w:r w:rsidRPr="00A4325E">
        <w:t xml:space="preserve"> zápisnicu</w:t>
      </w:r>
      <w:r w:rsidR="006566CB" w:rsidRPr="00A4325E">
        <w:t xml:space="preserve"> </w:t>
      </w:r>
      <w:r w:rsidRPr="00A4325E">
        <w:t xml:space="preserve">z otvárania </w:t>
      </w:r>
      <w:r w:rsidR="006566CB" w:rsidRPr="00A4325E">
        <w:t xml:space="preserve">konečných </w:t>
      </w:r>
      <w:r w:rsidRPr="00A4325E">
        <w:t xml:space="preserve">ponúk, ktorá obsahuje údaje zverejnené na otváraní </w:t>
      </w:r>
      <w:r w:rsidR="00554FB2" w:rsidRPr="00A4325E">
        <w:t xml:space="preserve">konečných </w:t>
      </w:r>
      <w:r w:rsidRPr="00A4325E">
        <w:t xml:space="preserve">ponúk podľa bodu </w:t>
      </w:r>
      <w:r w:rsidR="00554FB2" w:rsidRPr="00A4325E">
        <w:fldChar w:fldCharType="begin"/>
      </w:r>
      <w:r w:rsidR="00554FB2" w:rsidRPr="00A4325E">
        <w:instrText xml:space="preserve"> REF _Ref7700047 \r \h </w:instrText>
      </w:r>
      <w:r w:rsidR="009573BA" w:rsidRPr="00A4325E">
        <w:instrText xml:space="preserve"> \* MERGEFORMAT </w:instrText>
      </w:r>
      <w:r w:rsidR="00554FB2" w:rsidRPr="00A4325E">
        <w:fldChar w:fldCharType="separate"/>
      </w:r>
      <w:r w:rsidR="00BF2ADA">
        <w:t>27.4</w:t>
      </w:r>
      <w:r w:rsidR="00554FB2" w:rsidRPr="00A4325E">
        <w:fldChar w:fldCharType="end"/>
      </w:r>
      <w:r w:rsidRPr="00A4325E">
        <w:t xml:space="preserve"> tejto časti súťažných podkladov. </w:t>
      </w:r>
    </w:p>
    <w:p w14:paraId="47BE999E" w14:textId="77777777" w:rsidR="005B1D5C" w:rsidRPr="00A4325E" w:rsidRDefault="005B1D5C" w:rsidP="00E25A74">
      <w:pPr>
        <w:pStyle w:val="Heading3"/>
        <w:rPr>
          <w:rFonts w:ascii="Cambria" w:hAnsi="Cambria"/>
        </w:rPr>
      </w:pPr>
      <w:bookmarkStart w:id="292" w:name="_Toc31809006"/>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92"/>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5E653E3B" w:rsidR="005B1D5C" w:rsidRPr="00A4325E" w:rsidRDefault="005B1D5C" w:rsidP="00524913">
      <w:pPr>
        <w:pStyle w:val="Heading4"/>
      </w:pPr>
      <w:r w:rsidRPr="00A4325E">
        <w:lastRenderedPageBreak/>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BF2ADA">
        <w:t>28.8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77777777"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ods. 2 a</w:t>
      </w:r>
      <w:r w:rsidRPr="00A4325E">
        <w:rPr>
          <w:rFonts w:cs="Calibri"/>
        </w:rPr>
        <w:t> </w:t>
      </w:r>
      <w:r w:rsidRPr="00A4325E">
        <w:t xml:space="preserve">6 ZVO. Ak boli predložené najmenej tri </w:t>
      </w:r>
      <w:r w:rsidR="006B5E3C" w:rsidRPr="00A4325E">
        <w:t xml:space="preserve">konečné </w:t>
      </w:r>
      <w:r w:rsidRPr="00A4325E">
        <w:t xml:space="preserve">ponuky od uchádzačov, ktorí spĺňajú podmienky účasti, ktoré spĺňajú požiadavky Verejného obstarávateľa na predmet zákazky, mimoriadne nízkou </w:t>
      </w:r>
      <w:r w:rsidR="006B5E3C" w:rsidRPr="00A4325E">
        <w:t xml:space="preserve">konečnou </w:t>
      </w:r>
      <w:r w:rsidRPr="00A4325E">
        <w:t xml:space="preserve">ponukou je vždy aj </w:t>
      </w:r>
      <w:r w:rsidR="006B5E3C" w:rsidRPr="00A4325E">
        <w:t xml:space="preserve">konečná </w:t>
      </w:r>
      <w:r w:rsidRPr="00A4325E">
        <w:t xml:space="preserve">ponuka, ktorá obsahuje cenu plnenia, ktorá je najmenej o 15 % nižšia, ako priemer cien plnenia podľa ostatných </w:t>
      </w:r>
      <w:r w:rsidR="006B5E3C" w:rsidRPr="00A4325E">
        <w:t xml:space="preserve">konečných </w:t>
      </w:r>
      <w:r w:rsidRPr="00A4325E">
        <w:t xml:space="preserve">ponúk okrem </w:t>
      </w:r>
      <w:r w:rsidR="006B5E3C" w:rsidRPr="00A4325E">
        <w:t xml:space="preserve">konečnej </w:t>
      </w:r>
      <w:r w:rsidRPr="00A4325E">
        <w:t>ponuky s</w:t>
      </w:r>
      <w:r w:rsidRPr="00A4325E">
        <w:rPr>
          <w:rFonts w:cs="Calibri"/>
        </w:rPr>
        <w:t> </w:t>
      </w:r>
      <w:r w:rsidRPr="00A4325E">
        <w:t>najni</w:t>
      </w:r>
      <w:r w:rsidRPr="00A4325E">
        <w:rPr>
          <w:rFonts w:cs="Proba Pro"/>
        </w:rPr>
        <w:t>žš</w:t>
      </w:r>
      <w:r w:rsidRPr="00A4325E">
        <w:t>ou cenou a</w:t>
      </w:r>
      <w:r w:rsidRPr="00A4325E">
        <w:rPr>
          <w:rFonts w:cs="Calibri"/>
        </w:rPr>
        <w:t> </w:t>
      </w:r>
      <w:r w:rsidRPr="00A4325E">
        <w:t>z</w:t>
      </w:r>
      <w:r w:rsidRPr="00A4325E">
        <w:rPr>
          <w:rFonts w:cs="Proba Pro"/>
        </w:rPr>
        <w:t>á</w:t>
      </w:r>
      <w:r w:rsidRPr="00A4325E">
        <w:t>rove</w:t>
      </w:r>
      <w:r w:rsidRPr="00A4325E">
        <w:rPr>
          <w:rFonts w:cs="Proba Pro"/>
        </w:rPr>
        <w:t>ň</w:t>
      </w:r>
      <w:r w:rsidRPr="00A4325E">
        <w:t xml:space="preserve"> o 10 % ni</w:t>
      </w:r>
      <w:r w:rsidRPr="00A4325E">
        <w:rPr>
          <w:rFonts w:cs="Proba Pro"/>
        </w:rPr>
        <w:t>žš</w:t>
      </w:r>
      <w:r w:rsidRPr="00A4325E">
        <w:t>ia,</w:t>
      </w:r>
      <w:r w:rsidRPr="00A4325E">
        <w:rPr>
          <w:rFonts w:cs="Calibri"/>
        </w:rPr>
        <w:t> </w:t>
      </w:r>
      <w:r w:rsidRPr="00A4325E">
        <w:t>ako je cena plnenia pod</w:t>
      </w:r>
      <w:r w:rsidRPr="00A4325E">
        <w:rPr>
          <w:rFonts w:cs="Proba Pro"/>
        </w:rPr>
        <w:t>ľ</w:t>
      </w:r>
      <w:r w:rsidRPr="00A4325E">
        <w:t xml:space="preserve">a </w:t>
      </w:r>
      <w:r w:rsidR="006B5E3C" w:rsidRPr="00A4325E">
        <w:t xml:space="preserve">konečnej </w:t>
      </w:r>
      <w:r w:rsidRPr="00A4325E">
        <w:t>ponuky s</w:t>
      </w:r>
      <w:r w:rsidRPr="00A4325E">
        <w:rPr>
          <w:rFonts w:cs="Calibri"/>
        </w:rPr>
        <w:t> </w:t>
      </w:r>
      <w:r w:rsidRPr="00A4325E">
        <w:t>druhou najni</w:t>
      </w:r>
      <w:r w:rsidRPr="00A4325E">
        <w:rPr>
          <w:rFonts w:cs="Proba Pro"/>
        </w:rPr>
        <w:t>žš</w:t>
      </w:r>
      <w:r w:rsidRPr="00A4325E">
        <w:t>ou cenou plnenia.</w:t>
      </w:r>
    </w:p>
    <w:p w14:paraId="07311792" w14:textId="77777777" w:rsidR="005B1D5C" w:rsidRPr="00A4325E" w:rsidRDefault="005B1D5C" w:rsidP="00524913">
      <w:pPr>
        <w:pStyle w:val="Heading4"/>
      </w:pPr>
      <w:bookmarkStart w:id="293"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 xml:space="preserve">s ustanovením § 53 ods. 1 ZVO a Výkladovým stanoviskom Úradu pre verejné obstarávanie </w:t>
      </w:r>
      <w:r w:rsidRPr="00A4325E">
        <w:br/>
        <w:t>č. 5/2016 zo dňa 15.4.2016.</w:t>
      </w:r>
      <w:bookmarkEnd w:id="293"/>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4" w:name="_Toc534377217"/>
      <w:bookmarkStart w:id="295" w:name="_Toc534377218"/>
      <w:bookmarkStart w:id="296" w:name="_Toc534377219"/>
      <w:bookmarkStart w:id="297" w:name="_Toc534377220"/>
      <w:bookmarkStart w:id="298" w:name="_Toc534377221"/>
      <w:bookmarkStart w:id="299" w:name="_Toc534377222"/>
      <w:bookmarkStart w:id="300" w:name="_Toc534377223"/>
      <w:bookmarkStart w:id="301" w:name="_Toc534377224"/>
      <w:bookmarkStart w:id="302" w:name="_Toc534377225"/>
      <w:bookmarkStart w:id="303" w:name="_Toc534377226"/>
      <w:bookmarkStart w:id="304" w:name="_Toc534377227"/>
      <w:bookmarkStart w:id="305" w:name="_Toc534377228"/>
      <w:bookmarkStart w:id="306" w:name="_Toc534377229"/>
      <w:bookmarkStart w:id="307" w:name="_Toc534377230"/>
      <w:bookmarkStart w:id="308" w:name="_Toc534377231"/>
      <w:bookmarkStart w:id="309" w:name="_Toc534377232"/>
      <w:bookmarkStart w:id="310" w:name="_Toc534377233"/>
      <w:bookmarkStart w:id="311" w:name="_Toc534377234"/>
      <w:bookmarkStart w:id="312" w:name="_Toc534377235"/>
      <w:bookmarkStart w:id="313" w:name="_Toc534377236"/>
      <w:bookmarkStart w:id="314" w:name="_Toc534377237"/>
      <w:bookmarkStart w:id="315" w:name="_Toc534377238"/>
      <w:bookmarkStart w:id="316" w:name="_Toc534377239"/>
      <w:bookmarkStart w:id="317" w:name="_Toc534377240"/>
      <w:bookmarkStart w:id="318" w:name="_Toc534377241"/>
      <w:bookmarkStart w:id="319" w:name="_Toc534377242"/>
      <w:bookmarkStart w:id="320" w:name="_Toc534377243"/>
      <w:bookmarkStart w:id="321" w:name="_Toc444084961"/>
      <w:bookmarkStart w:id="322" w:name="_Toc4416632"/>
      <w:bookmarkStart w:id="323" w:name="_Toc4416926"/>
      <w:bookmarkStart w:id="324" w:name="_Toc4416975"/>
      <w:bookmarkStart w:id="325" w:name="_Toc31809007"/>
      <w:bookmarkEnd w:id="29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A4325E">
        <w:rPr>
          <w:rFonts w:ascii="Cambria" w:hAnsi="Cambria"/>
        </w:rPr>
        <w:t>Dôvernosť procesu Verejného obstarávania</w:t>
      </w:r>
      <w:bookmarkEnd w:id="321"/>
      <w:bookmarkEnd w:id="322"/>
      <w:bookmarkEnd w:id="323"/>
      <w:bookmarkEnd w:id="324"/>
      <w:bookmarkEnd w:id="325"/>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6"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6"/>
    </w:p>
    <w:p w14:paraId="51A4EFBB" w14:textId="77777777" w:rsidR="00065154" w:rsidRPr="00A4325E" w:rsidRDefault="00065154" w:rsidP="005B3A17">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5B3A17">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w:t>
      </w:r>
      <w:r w:rsidRPr="00A4325E">
        <w:lastRenderedPageBreak/>
        <w:t>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114315A8" w14:textId="77777777" w:rsidR="00065154" w:rsidRPr="00A4325E" w:rsidRDefault="00065154" w:rsidP="00524913">
      <w:pPr>
        <w:pStyle w:val="Heading4"/>
      </w:pPr>
      <w:r w:rsidRPr="00A4325E">
        <w:t>Po podpise zmluvy Verejný obstarávateľ zverejní v Profile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64 ZVO z</w:t>
      </w:r>
      <w:r w:rsidRPr="00A4325E">
        <w:rPr>
          <w:rFonts w:cs="Proba Pro"/>
        </w:rPr>
        <w:t>á</w:t>
      </w:r>
      <w:r w:rsidRPr="00A4325E">
        <w:t xml:space="preserve">pisnicu </w:t>
      </w:r>
      <w:r w:rsidRPr="00A4325E">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A4325E">
        <w:rPr>
          <w:rFonts w:cs="Calibri"/>
        </w:rPr>
        <w:t> </w:t>
      </w:r>
      <w:r w:rsidRPr="00A4325E">
        <w:t xml:space="preserve">dokumenty, </w:t>
      </w:r>
      <w:r w:rsidRPr="00A4325E">
        <w:br/>
        <w:t>o ktor</w:t>
      </w:r>
      <w:r w:rsidRPr="00A4325E">
        <w:rPr>
          <w:rFonts w:cs="Proba Pro"/>
        </w:rPr>
        <w:t>ý</w:t>
      </w:r>
      <w:r w:rsidRPr="00A4325E">
        <w:t>ch to ustanovuje ZVO.</w:t>
      </w:r>
    </w:p>
    <w:p w14:paraId="55A27B23" w14:textId="77777777" w:rsidR="00065154" w:rsidRPr="00A4325E" w:rsidRDefault="00065154" w:rsidP="00065154">
      <w:pPr>
        <w:pStyle w:val="Heading2"/>
        <w:rPr>
          <w:rFonts w:cs="Arial"/>
        </w:rPr>
      </w:pPr>
      <w:bookmarkStart w:id="327" w:name="_Toc444084963"/>
      <w:bookmarkStart w:id="328" w:name="_Toc444084964"/>
      <w:bookmarkStart w:id="329" w:name="_Toc444084965"/>
      <w:bookmarkStart w:id="330" w:name="_Toc444084969"/>
      <w:bookmarkStart w:id="331" w:name="_Toc4416501"/>
      <w:bookmarkStart w:id="332" w:name="_Toc4416633"/>
      <w:bookmarkStart w:id="333" w:name="_Toc4416927"/>
      <w:bookmarkStart w:id="334" w:name="_Toc4416976"/>
      <w:bookmarkStart w:id="335" w:name="_Toc31809008"/>
      <w:bookmarkEnd w:id="327"/>
      <w:bookmarkEnd w:id="328"/>
      <w:bookmarkEnd w:id="329"/>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30"/>
      <w:bookmarkEnd w:id="331"/>
      <w:bookmarkEnd w:id="332"/>
      <w:bookmarkEnd w:id="333"/>
      <w:bookmarkEnd w:id="334"/>
      <w:bookmarkEnd w:id="335"/>
    </w:p>
    <w:p w14:paraId="555AD4E4" w14:textId="77777777" w:rsidR="00065154" w:rsidRPr="00A4325E" w:rsidRDefault="006B5E3C" w:rsidP="00E25A74">
      <w:pPr>
        <w:pStyle w:val="Heading3"/>
        <w:rPr>
          <w:rFonts w:ascii="Cambria" w:hAnsi="Cambria"/>
        </w:rPr>
      </w:pPr>
      <w:bookmarkStart w:id="336" w:name="_Toc444084970"/>
      <w:bookmarkStart w:id="337" w:name="_Toc4416634"/>
      <w:bookmarkStart w:id="338" w:name="_Toc4416928"/>
      <w:bookmarkStart w:id="339" w:name="_Toc4416977"/>
      <w:bookmarkStart w:id="340" w:name="_Toc31809009"/>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6"/>
      <w:bookmarkEnd w:id="337"/>
      <w:bookmarkEnd w:id="338"/>
      <w:bookmarkEnd w:id="339"/>
      <w:bookmarkEnd w:id="340"/>
    </w:p>
    <w:p w14:paraId="18A60D3E" w14:textId="77777777" w:rsidR="00065154" w:rsidRPr="00A4325E" w:rsidRDefault="00065154" w:rsidP="00524913">
      <w:pPr>
        <w:pStyle w:val="Heading4"/>
      </w:pPr>
      <w:bookmarkStart w:id="341" w:name="_Toc444084971"/>
      <w:bookmarkStart w:id="342" w:name="_Toc4416635"/>
      <w:bookmarkStart w:id="343" w:name="_Toc4416929"/>
      <w:bookmarkStart w:id="344" w:name="_Toc4416978"/>
      <w:bookmarkStart w:id="345" w:name="_Ref4422467"/>
      <w:r w:rsidRPr="00A4325E">
        <w:t xml:space="preserve">Verejný obstarávateľ po vyhodnotení </w:t>
      </w:r>
      <w:r w:rsidR="006B5E3C" w:rsidRPr="00A4325E">
        <w:t xml:space="preserve">konečných </w:t>
      </w:r>
      <w:r w:rsidRPr="00A4325E">
        <w:t xml:space="preserve">ponúk a po odoslaní všetkých oznámení o vylúčení uchádzača, bezodkladne písomne oznámi všetkým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Úspešnému uchádzačovi oznámi, že jeho </w:t>
      </w:r>
      <w:r w:rsidR="006B5E3C" w:rsidRPr="00A4325E">
        <w:t xml:space="preserve">konečnú </w:t>
      </w:r>
      <w:r w:rsidRPr="00A4325E">
        <w:t xml:space="preserve">ponuku prijíma. Neúspešnému uchádzačovi oznámi, že neuspel a dôvody neprijatia jeho </w:t>
      </w:r>
      <w:r w:rsidR="006B5E3C" w:rsidRPr="00A4325E">
        <w:t xml:space="preserve">konečnej </w:t>
      </w:r>
      <w:r w:rsidRPr="00A4325E">
        <w:t xml:space="preserve">ponuky. Neúspešnému uchádzačovi v informácii o výsledku vyhodnotenia </w:t>
      </w:r>
      <w:r w:rsidR="006B5E3C" w:rsidRPr="00A4325E">
        <w:t xml:space="preserve">konečných </w:t>
      </w:r>
      <w:r w:rsidRPr="00A4325E">
        <w:t xml:space="preserve">ponúk uvedie aj identifikáciu úspešného uchádzača, informáciu o charakteristikách a výhodách prijatej </w:t>
      </w:r>
      <w:r w:rsidR="006B5E3C" w:rsidRPr="00A4325E">
        <w:t xml:space="preserve">konečnej </w:t>
      </w:r>
      <w:r w:rsidRPr="00A4325E">
        <w:t xml:space="preserve">ponuky a lehotu, v ktorej môže byť doručená námietka podľa § 170 ods. 3 písm. f) ZVO. Dátum odoslania informácie o výsledku vyhodnotenia </w:t>
      </w:r>
      <w:r w:rsidR="006B5E3C" w:rsidRPr="00A4325E">
        <w:t xml:space="preserve">konečných </w:t>
      </w:r>
      <w:r w:rsidRPr="00A4325E">
        <w:t>ponúk preukazuje Verejný obstarávateľ.</w:t>
      </w:r>
    </w:p>
    <w:p w14:paraId="3556B1E8" w14:textId="77777777" w:rsidR="00065154" w:rsidRPr="00A4325E" w:rsidRDefault="00065154" w:rsidP="00E25A74">
      <w:pPr>
        <w:pStyle w:val="Heading3"/>
        <w:rPr>
          <w:rFonts w:ascii="Cambria" w:hAnsi="Cambria"/>
        </w:rPr>
      </w:pPr>
      <w:bookmarkStart w:id="346" w:name="_Toc31809010"/>
      <w:r w:rsidRPr="00A4325E">
        <w:rPr>
          <w:rFonts w:ascii="Cambria" w:hAnsi="Cambria"/>
        </w:rPr>
        <w:t>Uzavretie zmluvy</w:t>
      </w:r>
      <w:bookmarkEnd w:id="341"/>
      <w:bookmarkEnd w:id="342"/>
      <w:bookmarkEnd w:id="343"/>
      <w:bookmarkEnd w:id="344"/>
      <w:bookmarkEnd w:id="345"/>
      <w:bookmarkEnd w:id="346"/>
    </w:p>
    <w:p w14:paraId="59F3D577" w14:textId="0AEE67D9" w:rsidR="00065154" w:rsidRPr="00A4325E" w:rsidRDefault="00065154" w:rsidP="00524913">
      <w:pPr>
        <w:pStyle w:val="Heading4"/>
      </w:pPr>
      <w:bookmarkStart w:id="347"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7"/>
      <w:r w:rsidRPr="00A4325E">
        <w:t xml:space="preserve"> </w:t>
      </w:r>
    </w:p>
    <w:p w14:paraId="7A511B4E" w14:textId="4B2E6B52"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BF2ADA">
        <w:t>31.1</w:t>
      </w:r>
      <w:r w:rsidRPr="00A4325E">
        <w:fldChar w:fldCharType="end"/>
      </w:r>
      <w:r w:rsidRPr="00A4325E">
        <w:t xml:space="preserve">. tejto časti súťažných podkladov, Verejný obstarávateľ môže uzavrieť zmluvu s uchádzačom, ktorý sa umiestnil ako druhý v poradí. </w:t>
      </w:r>
    </w:p>
    <w:p w14:paraId="149180D1" w14:textId="58F38A11" w:rsidR="00065154" w:rsidRPr="00A4325E" w:rsidRDefault="00065154" w:rsidP="00524913">
      <w:pPr>
        <w:pStyle w:val="Heading4"/>
      </w:pPr>
      <w:r w:rsidRPr="00A4325E">
        <w:t>Ak uchádzač, ktorý sa umiestnil ako druhý v poradí odmietne uzavrieť zmluvu, neposkytne Verejnému obstarávateľovi riadnu súčinnosť potrebnú na jej uzavretie tak, aby mohla byť uzavretá do 10 pracovných dní odo dňa, keď bol na jej uzavretie písomne vyzvaný</w:t>
      </w:r>
      <w:r w:rsidR="00667CC4">
        <w:t> ak verejný obstarávateľ neurčil dlhšiu lehotu</w:t>
      </w:r>
      <w:r w:rsidRPr="00A4325E">
        <w:t xml:space="preserve">, Verejný obstarávateľ môže uzavrieť zmluvu s uchádzačom, ktorý sa umiestnil ako tretí v poradí. </w:t>
      </w:r>
    </w:p>
    <w:p w14:paraId="2D07809C" w14:textId="31534E39" w:rsidR="00065154" w:rsidRPr="00A4325E" w:rsidRDefault="00065154" w:rsidP="00524913">
      <w:pPr>
        <w:pStyle w:val="Heading4"/>
      </w:pPr>
      <w:r w:rsidRPr="00A4325E">
        <w:t>Uchádzač, ktorý sa umiestnil ako tretí v poradí, je povinný poskytnúť Verejnému obstarávateľovi riadnu súčinnosť, potrebnú na uzavretie zmluvy tak, aby mohla byť uzavretá do 10 pracovných dní odo dňa, keď bol na jej uzavretie písomne vyzvaný</w:t>
      </w:r>
      <w:r w:rsidR="00667CC4" w:rsidRPr="00667CC4">
        <w:t xml:space="preserve"> </w:t>
      </w:r>
      <w:r w:rsidR="00667CC4">
        <w:t>ak verejný obstarávateľ neurčil dlhšiu lehotu</w:t>
      </w:r>
      <w:r w:rsidRPr="00A4325E">
        <w:t xml:space="preserve">. </w:t>
      </w:r>
    </w:p>
    <w:p w14:paraId="13DD9A5F" w14:textId="77777777"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dlo alebo miesto podnikania, IČO a pod.), a tiež údaje o osobe oprávnenej konať v mene subdodávateľa v rozsahu meno a priezvisko, adresa pobytu, dátum narodenia. Uvedené informácie predloží úspešný uchádzač ako Prílohu č.</w:t>
      </w:r>
      <w:r w:rsidR="00D86AAD" w:rsidRPr="00A4325E">
        <w:t xml:space="preserve"> 7</w:t>
      </w:r>
      <w:r w:rsidRPr="00A4325E">
        <w:t xml:space="preserve"> zmluvy.</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w:t>
      </w:r>
      <w:r w:rsidRPr="00A4325E">
        <w:lastRenderedPageBreak/>
        <w:t>osobitného predpisu, ktorí majú povinnosť zapisovať sa do registra partnerov verejného sektora a nie sú zapísaní v registri partnerov verejného sektora.</w:t>
      </w:r>
    </w:p>
    <w:p w14:paraId="0C5C41A3" w14:textId="77777777" w:rsidR="00065154" w:rsidRPr="00A4325E" w:rsidRDefault="00065154" w:rsidP="00524913">
      <w:pPr>
        <w:pStyle w:val="Heading4"/>
      </w:pPr>
      <w:r w:rsidRPr="00A4325E">
        <w:t>Ponuky uchádzačov, ani ich časti, sa nepoužijú bez súhlasu uchádzačov, ak právne predpisy alebo tieto súťažné podklady neustanovujú inak.</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77777777" w:rsidR="00065154" w:rsidRPr="00A4325E" w:rsidRDefault="00065154" w:rsidP="00065154">
      <w:pPr>
        <w:ind w:left="1985" w:hanging="1276"/>
        <w:rPr>
          <w:rFonts w:cs="Arial"/>
          <w:szCs w:val="20"/>
        </w:rPr>
      </w:pPr>
      <w:r w:rsidRPr="00A4325E">
        <w:rPr>
          <w:rFonts w:cs="Arial"/>
          <w:szCs w:val="20"/>
        </w:rPr>
        <w:t xml:space="preserve">Príloha č. A.1  </w:t>
      </w:r>
      <w:r w:rsidRPr="00A4325E">
        <w:rPr>
          <w:rFonts w:cs="Arial"/>
          <w:szCs w:val="20"/>
        </w:rPr>
        <w:tab/>
        <w:t>Úvodný list ponuky (vzor)</w:t>
      </w:r>
    </w:p>
    <w:p w14:paraId="5AEA1F24" w14:textId="77777777" w:rsidR="00065154" w:rsidRPr="00A4325E" w:rsidRDefault="00065154" w:rsidP="00065154">
      <w:pPr>
        <w:ind w:left="1985"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A.3 </w:t>
      </w:r>
      <w:r w:rsidRPr="00A4325E">
        <w:rPr>
          <w:rFonts w:cs="Arial"/>
          <w:szCs w:val="20"/>
        </w:rPr>
        <w:tab/>
        <w:t>Čestné vyhlásenie o neprítomnosti konfliktu záujmov (vzor)</w:t>
      </w:r>
    </w:p>
    <w:p w14:paraId="01AB86B2" w14:textId="77777777" w:rsidR="00065154" w:rsidRPr="00A4325E" w:rsidRDefault="00065154" w:rsidP="00065154">
      <w:pPr>
        <w:ind w:left="1985"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2C5AFBEF"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8" w:name="_Toc444084972"/>
      <w:bookmarkStart w:id="349" w:name="_Toc4416502"/>
      <w:bookmarkStart w:id="350" w:name="_Toc4416636"/>
      <w:bookmarkStart w:id="351" w:name="_Toc4416930"/>
      <w:bookmarkStart w:id="352" w:name="_Toc4416979"/>
      <w:bookmarkStart w:id="353" w:name="_Toc31809011"/>
      <w:r w:rsidRPr="00A4325E">
        <w:lastRenderedPageBreak/>
        <w:t>Opis predmetu zákazky</w:t>
      </w:r>
      <w:bookmarkEnd w:id="348"/>
      <w:bookmarkEnd w:id="349"/>
      <w:bookmarkEnd w:id="350"/>
      <w:bookmarkEnd w:id="351"/>
      <w:bookmarkEnd w:id="352"/>
      <w:bookmarkEnd w:id="353"/>
      <w:r w:rsidRPr="00A4325E">
        <w:t xml:space="preserve"> </w:t>
      </w:r>
    </w:p>
    <w:p w14:paraId="10AEF955" w14:textId="77777777" w:rsidR="00065154" w:rsidRPr="00A4325E" w:rsidRDefault="00065154" w:rsidP="00065154">
      <w:pPr>
        <w:rPr>
          <w:rFonts w:cs="Arial"/>
          <w:b/>
          <w:szCs w:val="20"/>
        </w:rPr>
      </w:pPr>
      <w:bookmarkStart w:id="354" w:name="_Toc444084984"/>
      <w:r w:rsidRPr="00A4325E">
        <w:rPr>
          <w:rFonts w:cs="Arial"/>
          <w:b/>
          <w:szCs w:val="20"/>
        </w:rPr>
        <w:t xml:space="preserve">Nižšie sú stanovené </w:t>
      </w:r>
      <w:r w:rsidR="00E575D9" w:rsidRPr="00A4325E">
        <w:rPr>
          <w:rFonts w:cs="Arial"/>
          <w:b/>
          <w:szCs w:val="20"/>
        </w:rPr>
        <w:t>prvky opisu, ktorými sa určujú minimálne požiadavky, ktoré musia všetky ponuky spĺňať</w:t>
      </w:r>
      <w:r w:rsidRPr="00A4325E">
        <w:rPr>
          <w:rFonts w:cs="Arial"/>
          <w:b/>
          <w:szCs w:val="20"/>
        </w:rPr>
        <w:t xml:space="preserve">.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39FE3DC" w14:textId="77777777" w:rsidR="00B915BF" w:rsidRPr="00A4325E" w:rsidRDefault="00B915BF" w:rsidP="00E25A74">
      <w:pPr>
        <w:pStyle w:val="Heading3"/>
        <w:rPr>
          <w:rFonts w:ascii="Cambria" w:hAnsi="Cambria"/>
        </w:rPr>
      </w:pPr>
      <w:bookmarkStart w:id="355" w:name="_Toc21527065"/>
      <w:bookmarkStart w:id="356" w:name="_Toc31809012"/>
      <w:bookmarkStart w:id="357"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5"/>
      <w:bookmarkEnd w:id="356"/>
    </w:p>
    <w:p w14:paraId="06233CBA" w14:textId="77777777" w:rsidR="002F13CD" w:rsidRPr="00A4325E" w:rsidRDefault="00B915BF" w:rsidP="00524913">
      <w:pPr>
        <w:pStyle w:val="Heading4"/>
      </w:pPr>
      <w:r w:rsidRPr="00A4325E">
        <w:t>Verejný obstarávateľ je vlastníkom budovy Zimného štadióna Ondreja Nepelu a technických zariadení, ako sú tieto bližšie opísané v</w:t>
      </w:r>
      <w:r w:rsidRPr="00A4325E">
        <w:rPr>
          <w:rFonts w:cs="Calibri"/>
        </w:rPr>
        <w:t> </w:t>
      </w:r>
      <w:r w:rsidRPr="00A4325E">
        <w:t>pr</w:t>
      </w:r>
      <w:r w:rsidRPr="00A4325E">
        <w:rPr>
          <w:rFonts w:cs="Proba Pro"/>
        </w:rPr>
        <w:t>í</w:t>
      </w:r>
      <w:r w:rsidRPr="00A4325E">
        <w:t>slu</w:t>
      </w:r>
      <w:r w:rsidRPr="00A4325E">
        <w:rPr>
          <w:rFonts w:cs="Proba Pro"/>
        </w:rPr>
        <w:t>š</w:t>
      </w:r>
      <w:r w:rsidRPr="00A4325E">
        <w:t>n</w:t>
      </w:r>
      <w:r w:rsidRPr="00A4325E">
        <w:rPr>
          <w:rFonts w:cs="Proba Pro"/>
        </w:rPr>
        <w:t>ý</w:t>
      </w:r>
      <w:r w:rsidRPr="00A4325E">
        <w:t>ch Pr</w:t>
      </w:r>
      <w:r w:rsidRPr="00A4325E">
        <w:rPr>
          <w:rFonts w:cs="Proba Pro"/>
        </w:rPr>
        <w:t>í</w:t>
      </w:r>
      <w:r w:rsidRPr="00A4325E">
        <w:t>loh</w:t>
      </w:r>
      <w:r w:rsidRPr="00A4325E">
        <w:rPr>
          <w:rFonts w:cs="Proba Pro"/>
        </w:rPr>
        <w:t>á</w:t>
      </w:r>
      <w:r w:rsidRPr="00A4325E">
        <w:t xml:space="preserve">ch tejto </w:t>
      </w:r>
      <w:r w:rsidRPr="00A4325E">
        <w:rPr>
          <w:rFonts w:cs="Proba Pro"/>
        </w:rPr>
        <w:t>Č</w:t>
      </w:r>
      <w:r w:rsidRPr="00A4325E">
        <w:t>asti B.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r w:rsidR="002F13CD" w:rsidRPr="00A4325E">
        <w:t>Predmetom tejto zákazky je súbor opatrení zameraných na zvýšenie energetickej efektívnosti budovy a energetického hospodárstva tejto budovy a zvýšenie kvality prostredia a</w:t>
      </w:r>
      <w:r w:rsidR="002F13CD" w:rsidRPr="00A4325E">
        <w:rPr>
          <w:rFonts w:cs="Calibri"/>
        </w:rPr>
        <w:t> </w:t>
      </w:r>
      <w:r w:rsidR="002F13CD" w:rsidRPr="00A4325E">
        <w:t>faktick</w:t>
      </w:r>
      <w:r w:rsidR="002F13CD" w:rsidRPr="00A4325E">
        <w:rPr>
          <w:rFonts w:cs="Proba Pro"/>
        </w:rPr>
        <w:t>é</w:t>
      </w:r>
      <w:r w:rsidR="002F13CD" w:rsidRPr="00A4325E">
        <w:t>ho stavu budovy s cie</w:t>
      </w:r>
      <w:r w:rsidR="002F13CD" w:rsidRPr="00A4325E">
        <w:rPr>
          <w:rFonts w:cs="Proba Pro"/>
        </w:rPr>
        <w:t>ľ</w:t>
      </w:r>
      <w:r w:rsidR="002F13CD" w:rsidRPr="00A4325E">
        <w:t>om maximalizova</w:t>
      </w:r>
      <w:r w:rsidR="002F13CD" w:rsidRPr="00A4325E">
        <w:rPr>
          <w:rFonts w:cs="Proba Pro"/>
        </w:rPr>
        <w:t>ť</w:t>
      </w:r>
      <w:r w:rsidR="002F13CD" w:rsidRPr="00A4325E">
        <w:t xml:space="preserve"> vyu</w:t>
      </w:r>
      <w:r w:rsidR="002F13CD" w:rsidRPr="00A4325E">
        <w:rPr>
          <w:rFonts w:cs="Proba Pro"/>
        </w:rPr>
        <w:t>ž</w:t>
      </w:r>
      <w:r w:rsidR="002F13CD" w:rsidRPr="00A4325E">
        <w:t>itie bud</w:t>
      </w:r>
      <w:r w:rsidR="002F13CD" w:rsidRPr="00A4325E">
        <w:rPr>
          <w:rFonts w:cs="Proba Pro"/>
        </w:rPr>
        <w:t>ú</w:t>
      </w:r>
      <w:r w:rsidR="002F13CD" w:rsidRPr="00A4325E">
        <w:t xml:space="preserve">cich </w:t>
      </w:r>
      <w:r w:rsidR="002F13CD" w:rsidRPr="00A4325E">
        <w:rPr>
          <w:rFonts w:cs="Proba Pro"/>
        </w:rPr>
        <w:t>ú</w:t>
      </w:r>
      <w:r w:rsidR="002F13CD" w:rsidRPr="00A4325E">
        <w:t>spor energie pri financovan</w:t>
      </w:r>
      <w:r w:rsidR="002F13CD" w:rsidRPr="00A4325E">
        <w:rPr>
          <w:rFonts w:cs="Proba Pro"/>
        </w:rPr>
        <w:t>í</w:t>
      </w:r>
      <w:r w:rsidR="002F13CD" w:rsidRPr="00A4325E">
        <w:t xml:space="preserve"> invest</w:t>
      </w:r>
      <w:r w:rsidR="002F13CD" w:rsidRPr="00A4325E">
        <w:rPr>
          <w:rFonts w:cs="Proba Pro"/>
        </w:rPr>
        <w:t>í</w:t>
      </w:r>
      <w:r w:rsidR="002F13CD" w:rsidRPr="00A4325E">
        <w:t>ci</w:t>
      </w:r>
      <w:r w:rsidR="002F13CD" w:rsidRPr="00A4325E">
        <w:rPr>
          <w:rFonts w:cs="Proba Pro"/>
        </w:rPr>
        <w:t>í</w:t>
      </w:r>
      <w:r w:rsidR="002F13CD" w:rsidRPr="00A4325E">
        <w:t xml:space="preserve"> bez negat</w:t>
      </w:r>
      <w:r w:rsidR="002F13CD" w:rsidRPr="00A4325E">
        <w:rPr>
          <w:rFonts w:cs="Proba Pro"/>
        </w:rPr>
        <w:t>í</w:t>
      </w:r>
      <w:r w:rsidR="002F13CD" w:rsidRPr="00A4325E">
        <w:t>vneho dopadu na verejn</w:t>
      </w:r>
      <w:r w:rsidR="002F13CD" w:rsidRPr="00A4325E">
        <w:rPr>
          <w:rFonts w:cs="Proba Pro"/>
        </w:rPr>
        <w:t>ý</w:t>
      </w:r>
      <w:r w:rsidR="002F13CD" w:rsidRPr="00A4325E">
        <w:t xml:space="preserve"> dlh.</w:t>
      </w:r>
    </w:p>
    <w:p w14:paraId="10DD5981" w14:textId="77777777" w:rsidR="002F13CD" w:rsidRPr="00A4325E" w:rsidRDefault="002F13CD" w:rsidP="00524913">
      <w:pPr>
        <w:pStyle w:val="Heading4"/>
      </w:pPr>
      <w:r w:rsidRPr="00A4325E">
        <w:t>Prioritným cieľom je zabezpečiť tieto rekonštrukcie prostredníctvom tzv. garantovanej energetickej služby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Pod</w:t>
      </w:r>
      <w:r w:rsidRPr="00A4325E">
        <w:rPr>
          <w:rFonts w:cs="Proba Pro"/>
        </w:rPr>
        <w:t>ľ</w:t>
      </w:r>
      <w:r w:rsidRPr="00A4325E">
        <w:t xml:space="preserve">a ustanovenia </w:t>
      </w:r>
      <w:r w:rsidRPr="00A4325E">
        <w:rPr>
          <w:rFonts w:cs="Proba Pro"/>
        </w:rPr>
        <w:t>§</w:t>
      </w:r>
      <w:r w:rsidRPr="00A4325E">
        <w:t xml:space="preserve"> 18 ods. 6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6BF6A9B" w14:textId="77777777" w:rsidR="002F13CD" w:rsidRPr="00A4325E" w:rsidRDefault="002F13CD" w:rsidP="00524913">
      <w:pPr>
        <w:pStyle w:val="Heading4"/>
      </w:pPr>
      <w:r w:rsidRPr="00A4325E">
        <w:t>Parametre projektu, resp. vybrané opatrenia v</w:t>
      </w:r>
      <w:r w:rsidRPr="00A4325E">
        <w:rPr>
          <w:rFonts w:cs="Calibri"/>
        </w:rPr>
        <w:t> </w:t>
      </w:r>
      <w:r w:rsidRPr="00A4325E">
        <w:t>r</w:t>
      </w:r>
      <w:r w:rsidRPr="00A4325E">
        <w:rPr>
          <w:rFonts w:cs="Proba Pro"/>
        </w:rPr>
        <w:t>á</w:t>
      </w:r>
      <w:r w:rsidRPr="00A4325E">
        <w:t>mci rozsahu</w:t>
      </w:r>
      <w:r w:rsidRPr="00A4325E">
        <w:rPr>
          <w:rFonts w:cs="Calibri"/>
        </w:rPr>
        <w:t> </w:t>
      </w:r>
      <w:r w:rsidRPr="00A4325E">
        <w:t>predmetu z</w:t>
      </w:r>
      <w:r w:rsidRPr="00A4325E">
        <w:rPr>
          <w:rFonts w:cs="Proba Pro"/>
        </w:rPr>
        <w:t>á</w:t>
      </w:r>
      <w:r w:rsidRPr="00A4325E">
        <w:t>kazky maj</w:t>
      </w:r>
      <w:r w:rsidRPr="00A4325E">
        <w:rPr>
          <w:rFonts w:cs="Proba Pro"/>
        </w:rPr>
        <w:t>ú</w:t>
      </w:r>
      <w:r w:rsidRPr="00A4325E">
        <w:t xml:space="preserve"> potenci</w:t>
      </w:r>
      <w:r w:rsidRPr="00A4325E">
        <w:rPr>
          <w:rFonts w:cs="Proba Pro"/>
        </w:rPr>
        <w:t>á</w:t>
      </w:r>
      <w:r w:rsidRPr="00A4325E">
        <w:t>l generova</w:t>
      </w:r>
      <w:r w:rsidRPr="00A4325E">
        <w:rPr>
          <w:rFonts w:cs="Proba Pro"/>
        </w:rPr>
        <w:t>ť</w:t>
      </w:r>
      <w:r w:rsidRPr="00A4325E">
        <w:t xml:space="preserve"> dostato</w:t>
      </w:r>
      <w:r w:rsidRPr="00A4325E">
        <w:rPr>
          <w:rFonts w:cs="Proba Pro"/>
        </w:rPr>
        <w:t>č</w:t>
      </w:r>
      <w:r w:rsidRPr="00A4325E">
        <w:t>né úspory na to, aby mohli byť implementované na základe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pod</w:t>
      </w:r>
      <w:r w:rsidRPr="00A4325E">
        <w:rPr>
          <w:rFonts w:cs="Proba Pro"/>
        </w:rPr>
        <w:t>ľ</w:t>
      </w:r>
      <w:r w:rsidRPr="00A4325E">
        <w:t>a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tak, aby nemali d</w:t>
      </w:r>
      <w:r w:rsidRPr="00A4325E">
        <w:rPr>
          <w:rFonts w:cs="Proba Pro"/>
        </w:rPr>
        <w:t>ô</w:t>
      </w:r>
      <w:r w:rsidRPr="00A4325E">
        <w:t>sledky na v</w:t>
      </w:r>
      <w:r w:rsidRPr="00A4325E">
        <w:rPr>
          <w:rFonts w:cs="Proba Pro"/>
        </w:rPr>
        <w:t>ýš</w:t>
      </w:r>
      <w:r w:rsidRPr="00A4325E">
        <w:t>ku dlhu verejnej spr</w:t>
      </w:r>
      <w:r w:rsidRPr="00A4325E">
        <w:rPr>
          <w:rFonts w:cs="Proba Pro"/>
        </w:rPr>
        <w:t>á</w:t>
      </w:r>
      <w:r w:rsidRPr="00A4325E">
        <w:t>vy v jednotnej metodike platnej pre Eur</w:t>
      </w:r>
      <w:r w:rsidRPr="00A4325E">
        <w:rPr>
          <w:rFonts w:cs="Proba Pro"/>
        </w:rPr>
        <w:t>ó</w:t>
      </w:r>
      <w:r w:rsidRPr="00A4325E">
        <w:t xml:space="preserve">psku </w:t>
      </w:r>
      <w:r w:rsidRPr="00A4325E">
        <w:rPr>
          <w:rFonts w:cs="Proba Pro"/>
        </w:rPr>
        <w:t>ú</w:t>
      </w:r>
      <w:r w:rsidRPr="00A4325E">
        <w:t xml:space="preserve">niu. </w:t>
      </w:r>
    </w:p>
    <w:p w14:paraId="7F868A52" w14:textId="48696D63" w:rsidR="00B915BF" w:rsidRPr="00A4325E" w:rsidRDefault="002F13CD" w:rsidP="00524913">
      <w:pPr>
        <w:pStyle w:val="Heading4"/>
      </w:pPr>
      <w:bookmarkStart w:id="358" w:name="_Hlk17378166"/>
      <w:r w:rsidRPr="00A4325E">
        <w:t>Hlavnou výhodou navrhovaného spôsobu je pre Verejného obstarávateľa istota konečného výsledku rekonštrukcie v zmysle reálneho dosiahnutia úspor. Neoddeliteľnou súčasťou obchodných podmienok je totiž záruka poskytovateľa za dosiahnutie úspor energetických nákladov (elektrina, zemný plyn, teplo a</w:t>
      </w:r>
      <w:r w:rsidRPr="00A4325E">
        <w:rPr>
          <w:rFonts w:cs="Calibri"/>
        </w:rPr>
        <w:t> </w:t>
      </w:r>
      <w:r w:rsidRPr="00A4325E">
        <w:t>studen</w:t>
      </w:r>
      <w:r w:rsidRPr="00A4325E">
        <w:rPr>
          <w:rFonts w:cs="Proba Pro"/>
        </w:rPr>
        <w:t>á</w:t>
      </w:r>
      <w:r w:rsidRPr="00A4325E">
        <w:t xml:space="preserve"> voda), </w:t>
      </w:r>
      <w:r w:rsidRPr="00A4325E">
        <w:rPr>
          <w:rFonts w:cs="Proba Pro"/>
        </w:rPr>
        <w:t>č</w:t>
      </w:r>
      <w:r w:rsidRPr="00A4325E">
        <w:t>o v praxi znamen</w:t>
      </w:r>
      <w:r w:rsidRPr="00A4325E">
        <w:rPr>
          <w:rFonts w:cs="Proba Pro"/>
        </w:rPr>
        <w:t>á</w:t>
      </w:r>
      <w:r w:rsidRPr="00A4325E">
        <w:t xml:space="preserve">, </w:t>
      </w:r>
      <w:r w:rsidRPr="00A4325E">
        <w:rPr>
          <w:rFonts w:cs="Proba Pro"/>
        </w:rPr>
        <w:t>ž</w:t>
      </w:r>
      <w:r w:rsidRPr="00A4325E">
        <w:t>e ak poskytovate</w:t>
      </w:r>
      <w:r w:rsidRPr="00A4325E">
        <w:rPr>
          <w:rFonts w:cs="Proba Pro"/>
        </w:rPr>
        <w:t>ľ</w:t>
      </w:r>
      <w:r w:rsidRPr="00A4325E">
        <w:t xml:space="preserve"> (t .j. </w:t>
      </w:r>
      <w:r w:rsidRPr="00A4325E">
        <w:rPr>
          <w:rFonts w:cs="Proba Pro"/>
        </w:rPr>
        <w:t>ú</w:t>
      </w:r>
      <w:r w:rsidRPr="00A4325E">
        <w:t>spe</w:t>
      </w:r>
      <w:r w:rsidRPr="00A4325E">
        <w:rPr>
          <w:rFonts w:cs="Proba Pro"/>
        </w:rPr>
        <w:t>š</w:t>
      </w:r>
      <w:r w:rsidRPr="00A4325E">
        <w:t>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nezabezpe</w:t>
      </w:r>
      <w:r w:rsidRPr="00A4325E">
        <w:rPr>
          <w:rFonts w:cs="Proba Pro"/>
        </w:rPr>
        <w:t>čí</w:t>
      </w:r>
      <w:r w:rsidRPr="00A4325E">
        <w:t xml:space="preserve"> dosiahnutie </w:t>
      </w:r>
      <w:r w:rsidRPr="00A4325E">
        <w:rPr>
          <w:rFonts w:cs="Proba Pro"/>
        </w:rPr>
        <w:t>ú</w:t>
      </w:r>
      <w:r w:rsidRPr="00A4325E">
        <w:t>spor v dohodnutom objeme, je povinn</w:t>
      </w:r>
      <w:r w:rsidRPr="00A4325E">
        <w:rPr>
          <w:rFonts w:cs="Proba Pro"/>
        </w:rPr>
        <w:t>ý</w:t>
      </w:r>
      <w:r w:rsidRPr="00A4325E">
        <w:t xml:space="preserve"> tento v</w:t>
      </w:r>
      <w:r w:rsidRPr="00A4325E">
        <w:rPr>
          <w:rFonts w:cs="Proba Pro"/>
        </w:rPr>
        <w:t>ý</w:t>
      </w:r>
      <w:r w:rsidRPr="00A4325E">
        <w:t>padok kompenzova</w:t>
      </w:r>
      <w:r w:rsidRPr="00A4325E">
        <w:rPr>
          <w:rFonts w:cs="Proba Pro"/>
        </w:rPr>
        <w:t>ť</w:t>
      </w:r>
      <w:r w:rsidRPr="00A4325E">
        <w:t xml:space="preserve"> </w:t>
      </w:r>
      <w:r w:rsidRPr="00A4325E">
        <w:rPr>
          <w:rFonts w:cs="Proba Pro"/>
        </w:rPr>
        <w:t>–</w:t>
      </w:r>
      <w:r w:rsidRPr="00A4325E">
        <w:t xml:space="preserve"> </w:t>
      </w:r>
      <w:r w:rsidRPr="00A4325E">
        <w:rPr>
          <w:rFonts w:cs="Proba Pro"/>
        </w:rPr>
        <w:t>č</w:t>
      </w:r>
      <w:r w:rsidRPr="00A4325E">
        <w:t>i u</w:t>
      </w:r>
      <w:r w:rsidRPr="00A4325E">
        <w:rPr>
          <w:rFonts w:cs="Proba Pro"/>
        </w:rPr>
        <w:t>ž</w:t>
      </w:r>
      <w:r w:rsidRPr="00A4325E">
        <w:t xml:space="preserve"> zmluvnou pokutou, alebo zn</w:t>
      </w:r>
      <w:r w:rsidRPr="00A4325E">
        <w:rPr>
          <w:rFonts w:cs="Proba Pro"/>
        </w:rPr>
        <w:t>íž</w:t>
      </w:r>
      <w:r w:rsidRPr="00A4325E">
        <w:t>en</w:t>
      </w:r>
      <w:r w:rsidRPr="00A4325E">
        <w:rPr>
          <w:rFonts w:cs="Proba Pro"/>
        </w:rPr>
        <w:t>í</w:t>
      </w:r>
      <w:r w:rsidRPr="00A4325E">
        <w:t>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w:t>
      </w:r>
      <w:r w:rsidRPr="00A4325E">
        <w:rPr>
          <w:rFonts w:cs="Calibri"/>
        </w:rPr>
        <w:t> </w:t>
      </w:r>
      <w:r w:rsidRPr="00A4325E">
        <w:t>energetickej efekt</w:t>
      </w:r>
      <w:r w:rsidRPr="00A4325E">
        <w:rPr>
          <w:rFonts w:cs="Proba Pro"/>
        </w:rPr>
        <w:t>í</w:t>
      </w:r>
      <w:r w:rsidRPr="00A4325E">
        <w:t>vnosti nem</w:t>
      </w:r>
      <w:r w:rsidRPr="00A4325E">
        <w:rPr>
          <w:rFonts w:cs="Proba Pro"/>
        </w:rPr>
        <w:t>á</w:t>
      </w:r>
      <w:r w:rsidRPr="00A4325E">
        <w:t xml:space="preserve"> vplyv na v</w:t>
      </w:r>
      <w:r w:rsidRPr="00A4325E">
        <w:rPr>
          <w:rFonts w:cs="Proba Pro"/>
        </w:rPr>
        <w:t>ýš</w:t>
      </w:r>
      <w:r w:rsidRPr="00A4325E">
        <w:t>ku verejn</w:t>
      </w:r>
      <w:r w:rsidRPr="00A4325E">
        <w:rPr>
          <w:rFonts w:cs="Proba Pro"/>
        </w:rPr>
        <w:t>é</w:t>
      </w:r>
      <w:r w:rsidRPr="00A4325E">
        <w:t>ho dlhu</w:t>
      </w:r>
      <w:bookmarkEnd w:id="358"/>
      <w:r w:rsidR="00B915BF" w:rsidRPr="00A4325E">
        <w:t>.</w:t>
      </w:r>
    </w:p>
    <w:p w14:paraId="6775579C" w14:textId="77777777" w:rsidR="00B915BF" w:rsidRPr="00A4325E" w:rsidRDefault="00B915BF" w:rsidP="00E25A74">
      <w:pPr>
        <w:pStyle w:val="Heading3"/>
        <w:rPr>
          <w:rFonts w:ascii="Cambria" w:hAnsi="Cambria"/>
        </w:rPr>
      </w:pPr>
      <w:bookmarkStart w:id="359" w:name="_Toc31809013"/>
      <w:r w:rsidRPr="00A4325E">
        <w:rPr>
          <w:rFonts w:ascii="Cambria" w:hAnsi="Cambria"/>
        </w:rPr>
        <w:t>Základný opis predmetu zákazky</w:t>
      </w:r>
      <w:bookmarkEnd w:id="357"/>
      <w:bookmarkEnd w:id="359"/>
    </w:p>
    <w:p w14:paraId="571037B5" w14:textId="70706C99" w:rsidR="00C727BF" w:rsidRPr="00A4325E" w:rsidRDefault="00C727BF" w:rsidP="00524913">
      <w:pPr>
        <w:pStyle w:val="Heading4"/>
      </w:pPr>
      <w:r w:rsidRPr="00A4325E">
        <w:t>Predmetom zákazky je navrhnutie a realizácia opatrení na zvýšenie energetickej efektívnosti budovy Verejného obstarávateľa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tejto budovy. </w:t>
      </w:r>
    </w:p>
    <w:p w14:paraId="243603E1" w14:textId="77777777" w:rsidR="00C727BF" w:rsidRPr="00A4325E" w:rsidRDefault="00C727BF" w:rsidP="00524913">
      <w:pPr>
        <w:pStyle w:val="Heading4"/>
      </w:pPr>
      <w:r w:rsidRPr="00A4325E">
        <w:t>Základný rozsah plnenia zmluvy o</w:t>
      </w:r>
      <w:r w:rsidRPr="00A4325E">
        <w:rPr>
          <w:rFonts w:cs="Calibri"/>
        </w:rPr>
        <w:t> </w:t>
      </w:r>
      <w:r w:rsidRPr="00A4325E">
        <w:t>energetickej efekt</w:t>
      </w:r>
      <w:r w:rsidRPr="00A4325E">
        <w:rPr>
          <w:rFonts w:cs="Proba Pro"/>
        </w:rPr>
        <w:t>í</w:t>
      </w:r>
      <w:r w:rsidRPr="00A4325E">
        <w:t>vnosti je charakteristick</w:t>
      </w:r>
      <w:r w:rsidRPr="00A4325E">
        <w:rPr>
          <w:rFonts w:cs="Proba Pro"/>
        </w:rPr>
        <w:t>ý</w:t>
      </w:r>
      <w:r w:rsidRPr="00A4325E">
        <w:t xml:space="preserve"> t</w:t>
      </w:r>
      <w:r w:rsidRPr="00A4325E">
        <w:rPr>
          <w:rFonts w:cs="Proba Pro"/>
        </w:rPr>
        <w:t>ý</w:t>
      </w:r>
      <w:r w:rsidRPr="00A4325E">
        <w:t xml:space="preserve">m, </w:t>
      </w:r>
      <w:r w:rsidRPr="00A4325E">
        <w:rPr>
          <w:rFonts w:cs="Proba Pro"/>
        </w:rPr>
        <w:t>ž</w:t>
      </w:r>
      <w:r w:rsidRPr="00A4325E">
        <w:t xml:space="preserve">e poskytovateľ: </w:t>
      </w:r>
    </w:p>
    <w:p w14:paraId="473FA282" w14:textId="77777777" w:rsidR="00C727BF" w:rsidRPr="00A4325E" w:rsidRDefault="00C727BF" w:rsidP="005B3A17">
      <w:pPr>
        <w:pStyle w:val="Heading6"/>
      </w:pPr>
      <w:r w:rsidRPr="00A4325E">
        <w:t>analyzuje stav predmetnej budovy a zariadení (ďalej celkovo „</w:t>
      </w:r>
      <w:r w:rsidRPr="00A4325E">
        <w:rPr>
          <w:b/>
        </w:rPr>
        <w:t>energetické hospodárstvo</w:t>
      </w:r>
      <w:r w:rsidRPr="00A4325E">
        <w:t>“) a spotrebu energie v</w:t>
      </w:r>
      <w:r w:rsidRPr="00A4325E">
        <w:rPr>
          <w:rFonts w:cs="Calibri"/>
        </w:rPr>
        <w:t> </w:t>
      </w:r>
      <w:r w:rsidRPr="00A4325E">
        <w:t xml:space="preserve">nich, </w:t>
      </w:r>
    </w:p>
    <w:p w14:paraId="6F4A31E9" w14:textId="77777777" w:rsidR="00C727BF" w:rsidRPr="00A4325E" w:rsidRDefault="00C727BF" w:rsidP="005B3A17">
      <w:pPr>
        <w:pStyle w:val="Heading6"/>
      </w:pPr>
      <w:r w:rsidRPr="00A4325E">
        <w:t>navrhne technické prevedenie opatrení na zníženie energetických nákladov budovy a energetického hospodárstva a</w:t>
      </w:r>
      <w:r w:rsidRPr="00A4325E">
        <w:rPr>
          <w:rFonts w:cs="Calibri"/>
        </w:rPr>
        <w:t> </w:t>
      </w:r>
      <w:r w:rsidRPr="00A4325E">
        <w:t>vyhotov</w:t>
      </w:r>
      <w:r w:rsidRPr="00A4325E">
        <w:rPr>
          <w:rFonts w:cs="Proba Pro"/>
        </w:rPr>
        <w:t>í</w:t>
      </w:r>
      <w:r w:rsidRPr="00A4325E">
        <w:t xml:space="preserve"> v</w:t>
      </w:r>
      <w:r w:rsidRPr="00A4325E">
        <w:rPr>
          <w:rFonts w:cs="Proba Pro"/>
        </w:rPr>
        <w:t>š</w:t>
      </w:r>
      <w:r w:rsidRPr="00A4325E">
        <w:t>etku potrebnú projektovú a</w:t>
      </w:r>
      <w:r w:rsidRPr="00A4325E">
        <w:rPr>
          <w:rFonts w:cs="Calibri"/>
        </w:rPr>
        <w:t> </w:t>
      </w:r>
      <w:r w:rsidRPr="00A4325E">
        <w:t>technick</w:t>
      </w:r>
      <w:r w:rsidRPr="00A4325E">
        <w:rPr>
          <w:rFonts w:cs="Proba Pro"/>
        </w:rPr>
        <w:t>ú</w:t>
      </w:r>
      <w:r w:rsidRPr="00A4325E">
        <w:t xml:space="preserve"> dokument</w:t>
      </w:r>
      <w:r w:rsidRPr="00A4325E">
        <w:rPr>
          <w:rFonts w:cs="Proba Pro"/>
        </w:rPr>
        <w:t>á</w:t>
      </w:r>
      <w:r w:rsidRPr="00A4325E">
        <w:t>ciu potrebn</w:t>
      </w:r>
      <w:r w:rsidRPr="00A4325E">
        <w:rPr>
          <w:rFonts w:cs="Proba Pro"/>
        </w:rPr>
        <w:t>ú</w:t>
      </w:r>
      <w:r w:rsidRPr="00A4325E">
        <w:t xml:space="preserve"> pre realiz</w:t>
      </w:r>
      <w:r w:rsidRPr="00A4325E">
        <w:rPr>
          <w:rFonts w:cs="Proba Pro"/>
        </w:rPr>
        <w:t>á</w:t>
      </w:r>
      <w:r w:rsidRPr="00A4325E">
        <w:t>ciu opatren</w:t>
      </w:r>
      <w:r w:rsidRPr="00A4325E">
        <w:rPr>
          <w:rFonts w:cs="Proba Pro"/>
        </w:rPr>
        <w:t>í</w:t>
      </w:r>
      <w:r w:rsidRPr="00A4325E">
        <w:t xml:space="preserve">, </w:t>
      </w:r>
    </w:p>
    <w:p w14:paraId="0C69ABF0" w14:textId="77777777" w:rsidR="00C727BF" w:rsidRPr="00A4325E" w:rsidRDefault="00C727BF" w:rsidP="005B3A17">
      <w:pPr>
        <w:pStyle w:val="Heading6"/>
      </w:pPr>
      <w:r w:rsidRPr="00A4325E">
        <w:t xml:space="preserve">tieto opatrenia realizuje a po realizácii opatrení udržiava prevádzkyschopnosť všetkých </w:t>
      </w:r>
      <w:r w:rsidRPr="00A4325E">
        <w:lastRenderedPageBreak/>
        <w:t>dodaných zariadení, vykonáva ich opravy, údržbu, revízie a</w:t>
      </w:r>
      <w:r w:rsidRPr="00A4325E">
        <w:rPr>
          <w:rFonts w:cs="Calibri"/>
        </w:rPr>
        <w:t> </w:t>
      </w:r>
      <w:r w:rsidRPr="00A4325E">
        <w:t>vykon</w:t>
      </w:r>
      <w:r w:rsidRPr="00A4325E">
        <w:rPr>
          <w:rFonts w:cs="Proba Pro"/>
        </w:rPr>
        <w:t>á</w:t>
      </w:r>
      <w:r w:rsidRPr="00A4325E">
        <w:t>va v</w:t>
      </w:r>
      <w:r w:rsidRPr="00A4325E">
        <w:rPr>
          <w:rFonts w:cs="Proba Pro"/>
        </w:rPr>
        <w:t>š</w:t>
      </w:r>
      <w:r w:rsidRPr="00A4325E">
        <w:t xml:space="preserve">etky </w:t>
      </w:r>
      <w:r w:rsidRPr="00A4325E">
        <w:rPr>
          <w:rFonts w:cs="Proba Pro"/>
        </w:rPr>
        <w:t>č</w:t>
      </w:r>
      <w:r w:rsidRPr="00A4325E">
        <w:t xml:space="preserve">innosti potrebné na zabezpečenie ich prevádzkyschopnosti a vyčísľuje dosiahnuté úspory, </w:t>
      </w:r>
    </w:p>
    <w:p w14:paraId="4CF5C611" w14:textId="77777777" w:rsidR="00C727BF" w:rsidRPr="00A4325E" w:rsidRDefault="00C727BF" w:rsidP="005B3A17">
      <w:pPr>
        <w:pStyle w:val="Heading6"/>
      </w:pPr>
      <w:r w:rsidRPr="00A4325E">
        <w:t xml:space="preserve">zaručí sa za úspory dosiahnuté po realizácii opatrení a zabezpečí financovanie celej realizácie predmetu zákazky na základe dosahovaných úspor. </w:t>
      </w:r>
    </w:p>
    <w:p w14:paraId="0BBC56A4" w14:textId="2B67A5C7" w:rsidR="00C727BF" w:rsidRPr="00A4325E" w:rsidRDefault="00C727BF" w:rsidP="00524913">
      <w:pPr>
        <w:pStyle w:val="Heading4"/>
      </w:pPr>
      <w:r w:rsidRPr="00A4325E">
        <w:t xml:space="preserve">Rozsah povinných opatrení </w:t>
      </w:r>
      <w:r w:rsidR="006766AA">
        <w:t xml:space="preserve">a minimálne požiadavky na tieto opatrenia </w:t>
      </w:r>
      <w:r w:rsidRPr="00A4325E">
        <w:t>Verejný obstarávateľ definuje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p>
    <w:p w14:paraId="53548A99" w14:textId="77777777" w:rsidR="00C727BF" w:rsidRPr="00A4325E" w:rsidRDefault="00C727BF" w:rsidP="00524913">
      <w:pPr>
        <w:pStyle w:val="Heading4"/>
      </w:pPr>
      <w:r w:rsidRPr="00A4325E">
        <w:t>Cena predmetu zákazky zahŕňa realizáciu opatrení (cenu predmetu zákazky vrátane analýzy spotreby energie, návrhu a projektového spracovania stavebných a</w:t>
      </w:r>
      <w:r w:rsidRPr="00A4325E">
        <w:rPr>
          <w:rFonts w:cs="Calibri"/>
        </w:rPr>
        <w:t> </w:t>
      </w:r>
      <w:r w:rsidRPr="00A4325E">
        <w:t>technick</w:t>
      </w:r>
      <w:r w:rsidRPr="00A4325E">
        <w:rPr>
          <w:rFonts w:cs="Proba Pro"/>
        </w:rPr>
        <w:t>ý</w:t>
      </w:r>
      <w:r w:rsidRPr="00A4325E">
        <w:t>ch prvkov, vykonania v</w:t>
      </w:r>
      <w:r w:rsidRPr="00A4325E">
        <w:rPr>
          <w:rFonts w:cs="Proba Pro"/>
        </w:rPr>
        <w:t>š</w:t>
      </w:r>
      <w:r w:rsidRPr="00A4325E">
        <w:t>etk</w:t>
      </w:r>
      <w:r w:rsidRPr="00A4325E">
        <w:rPr>
          <w:rFonts w:cs="Proba Pro"/>
        </w:rPr>
        <w:t>ý</w:t>
      </w:r>
      <w:r w:rsidRPr="00A4325E">
        <w:t>ch potrebn</w:t>
      </w:r>
      <w:r w:rsidRPr="00A4325E">
        <w:rPr>
          <w:rFonts w:cs="Proba Pro"/>
        </w:rPr>
        <w:t>ý</w:t>
      </w:r>
      <w:r w:rsidRPr="00A4325E">
        <w:t>ch pr</w:t>
      </w:r>
      <w:r w:rsidRPr="00A4325E">
        <w:rPr>
          <w:rFonts w:cs="Proba Pro"/>
        </w:rPr>
        <w:t>á</w:t>
      </w:r>
      <w:r w:rsidRPr="00A4325E">
        <w:t>c, spracovania dokument</w:t>
      </w:r>
      <w:r w:rsidRPr="00A4325E">
        <w:rPr>
          <w:rFonts w:cs="Proba Pro"/>
        </w:rPr>
        <w:t>á</w:t>
      </w:r>
      <w:r w:rsidRPr="00A4325E">
        <w:t>cie skuto</w:t>
      </w:r>
      <w:r w:rsidRPr="00A4325E">
        <w:rPr>
          <w:rFonts w:cs="Proba Pro"/>
        </w:rPr>
        <w:t>č</w:t>
      </w:r>
      <w:r w:rsidRPr="00A4325E">
        <w:t>n</w:t>
      </w:r>
      <w:r w:rsidRPr="00A4325E">
        <w:rPr>
          <w:rFonts w:cs="Proba Pro"/>
        </w:rPr>
        <w:t>é</w:t>
      </w:r>
      <w:r w:rsidRPr="00A4325E">
        <w:t>ho vyhotovenia a</w:t>
      </w:r>
      <w:r w:rsidRPr="00A4325E">
        <w:rPr>
          <w:rFonts w:cs="Calibri"/>
        </w:rPr>
        <w:t> </w:t>
      </w:r>
      <w:r w:rsidRPr="00A4325E">
        <w:t>ostatn</w:t>
      </w:r>
      <w:r w:rsidRPr="00A4325E">
        <w:rPr>
          <w:rFonts w:cs="Proba Pro"/>
        </w:rPr>
        <w:t>ý</w:t>
      </w:r>
      <w:r w:rsidRPr="00A4325E">
        <w:t>ch plnen</w:t>
      </w:r>
      <w:r w:rsidRPr="00A4325E">
        <w:rPr>
          <w:rFonts w:cs="Proba Pro"/>
        </w:rPr>
        <w:t>í</w:t>
      </w:r>
      <w:r w:rsidRPr="00A4325E">
        <w:t xml:space="preserve"> definovan</w:t>
      </w:r>
      <w:r w:rsidRPr="00A4325E">
        <w:rPr>
          <w:rFonts w:cs="Proba Pro"/>
        </w:rPr>
        <w:t>ý</w:t>
      </w:r>
      <w:r w:rsidRPr="00A4325E">
        <w:t>ch v</w:t>
      </w:r>
      <w:r w:rsidRPr="00A4325E">
        <w:rPr>
          <w:rFonts w:cs="Calibri"/>
        </w:rPr>
        <w:t> </w:t>
      </w:r>
      <w:r w:rsidRPr="00A4325E">
        <w:t>zmluv</w:t>
      </w:r>
      <w:r w:rsidRPr="00A4325E">
        <w:rPr>
          <w:rFonts w:cs="Proba Pro"/>
        </w:rPr>
        <w:t>á</w:t>
      </w:r>
      <w:r w:rsidRPr="00A4325E">
        <w:t>ch a</w:t>
      </w:r>
      <w:r w:rsidRPr="00A4325E">
        <w:rPr>
          <w:rFonts w:cs="Calibri"/>
        </w:rPr>
        <w:t>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a</w:t>
      </w:r>
      <w:r w:rsidRPr="00A4325E">
        <w:rPr>
          <w:rFonts w:cs="Calibri"/>
        </w:rPr>
        <w:t> </w:t>
      </w:r>
      <w:r w:rsidRPr="00A4325E">
        <w:t xml:space="preserve"> aj cenu za dlhodobé financovanie a cenu za 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 xml:space="preserve">dzkyschopnosti, </w:t>
      </w:r>
      <w:r w:rsidRPr="00A4325E">
        <w:rPr>
          <w:rFonts w:cs="Proba Pro"/>
        </w:rPr>
        <w:t>č</w:t>
      </w:r>
      <w:r w:rsidRPr="00A4325E">
        <w:t>innost</w:t>
      </w:r>
      <w:r w:rsidRPr="00A4325E">
        <w:rPr>
          <w:rFonts w:cs="Proba Pro"/>
        </w:rPr>
        <w:t>í</w:t>
      </w:r>
      <w:r w:rsidRPr="00A4325E">
        <w:t xml:space="preserve"> spojených vyhodnocovaním úspor a spracovaním dohodnutých dokumentov počas celej doby realizácie predmetu zákazky. </w:t>
      </w:r>
    </w:p>
    <w:p w14:paraId="6D55F22F" w14:textId="0225EB57" w:rsidR="00C727BF" w:rsidRPr="00A4325E" w:rsidRDefault="00C727BF" w:rsidP="00524913">
      <w:pPr>
        <w:pStyle w:val="Heading4"/>
      </w:pPr>
      <w:r w:rsidRPr="00A4325E">
        <w:t>Doba realizácie predmetu zákazky je doba potrebná na prípravu a realizáciu technických úsporných opatrení a</w:t>
      </w:r>
      <w:r w:rsidRPr="00A4325E">
        <w:rPr>
          <w:rFonts w:cs="Calibri"/>
        </w:rPr>
        <w:t> </w:t>
      </w:r>
      <w:r w:rsidRPr="00A4325E">
        <w:t>v</w:t>
      </w:r>
      <w:r w:rsidRPr="00A4325E">
        <w:rPr>
          <w:rFonts w:cs="Calibri"/>
        </w:rPr>
        <w:t> </w:t>
      </w:r>
      <w:r w:rsidRPr="00A4325E">
        <w:t>pr</w:t>
      </w:r>
      <w:r w:rsidRPr="00A4325E">
        <w:rPr>
          <w:rFonts w:cs="Proba Pro"/>
        </w:rPr>
        <w:t>í</w:t>
      </w:r>
      <w:r w:rsidRPr="00A4325E">
        <w:t>pade zmluvy o</w:t>
      </w:r>
      <w:r w:rsidRPr="00A4325E">
        <w:rPr>
          <w:rFonts w:cs="Calibri"/>
        </w:rPr>
        <w:t> </w:t>
      </w:r>
      <w:r w:rsidRPr="00A4325E">
        <w:t xml:space="preserve">energetickej efektívnosti zahŕňa aj ďalších </w:t>
      </w:r>
      <w:r w:rsidR="00AD5E7A">
        <w:t>10</w:t>
      </w:r>
      <w:r w:rsidRPr="00A4325E">
        <w:t xml:space="preserve"> rokov, počas ktorých sa poskytujú služby a sledujú a vyhodnocujú úspory a Verejný obstarávateľ spláca cenu za predmet zákazky. </w:t>
      </w:r>
    </w:p>
    <w:p w14:paraId="6F6BEAD2" w14:textId="637FD317" w:rsidR="00B915BF" w:rsidRPr="00A4325E" w:rsidRDefault="00C727BF" w:rsidP="00524913">
      <w:pPr>
        <w:pStyle w:val="Heading4"/>
      </w:pPr>
      <w:r w:rsidRPr="00A4325E">
        <w:t>Cenu za opatrenia v</w:t>
      </w:r>
      <w:r w:rsidRPr="00A4325E">
        <w:rPr>
          <w:rFonts w:cs="Calibri"/>
        </w:rPr>
        <w:t> </w:t>
      </w:r>
      <w:r w:rsidRPr="00A4325E">
        <w:t>r</w:t>
      </w:r>
      <w:r w:rsidRPr="00A4325E">
        <w:rPr>
          <w:rFonts w:cs="Proba Pro"/>
        </w:rPr>
        <w:t>á</w:t>
      </w:r>
      <w:r w:rsidRPr="00A4325E">
        <w:t>mci zmluvy o</w:t>
      </w:r>
      <w:r w:rsidRPr="00A4325E">
        <w:rPr>
          <w:rFonts w:cs="Calibri"/>
        </w:rPr>
        <w:t> </w:t>
      </w:r>
      <w:r w:rsidRPr="00A4325E">
        <w:t>energetickej efekt</w:t>
      </w:r>
      <w:r w:rsidRPr="00A4325E">
        <w:rPr>
          <w:rFonts w:cs="Proba Pro"/>
        </w:rPr>
        <w:t>í</w:t>
      </w:r>
      <w:r w:rsidRPr="00A4325E">
        <w:t>vnosti bude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plati</w:t>
      </w:r>
      <w:r w:rsidRPr="00A4325E">
        <w:rPr>
          <w:rFonts w:cs="Proba Pro"/>
        </w:rPr>
        <w:t>ť</w:t>
      </w:r>
      <w:r w:rsidRPr="00A4325E">
        <w:t xml:space="preserve"> počas </w:t>
      </w:r>
      <w:r w:rsidR="001F018B">
        <w:t xml:space="preserve">10 </w:t>
      </w:r>
      <w:r w:rsidRPr="00A4325E">
        <w:t>rokov od ukončenia obdobia obnovy formou štvrťročných splátok, pričom podrobnejšie sú platobné podmienky upravené v návrhu zmluvy o</w:t>
      </w:r>
      <w:r w:rsidRPr="00A4325E">
        <w:rPr>
          <w:rFonts w:cs="Calibri"/>
        </w:rPr>
        <w:t> </w:t>
      </w:r>
      <w:r w:rsidRPr="00A4325E">
        <w:t>energetickej efekt</w:t>
      </w:r>
      <w:r w:rsidRPr="00A4325E">
        <w:rPr>
          <w:rFonts w:cs="Proba Pro"/>
        </w:rPr>
        <w:t>í</w:t>
      </w:r>
      <w:r w:rsidRPr="00A4325E">
        <w:t>vnosti, ktor</w:t>
      </w:r>
      <w:r w:rsidRPr="00A4325E">
        <w:rPr>
          <w:rFonts w:cs="Proba Pro"/>
        </w:rPr>
        <w:t>á</w:t>
      </w:r>
      <w:r w:rsidRPr="00A4325E">
        <w:t xml:space="preserve"> bude v</w:t>
      </w:r>
      <w:r w:rsidRPr="00A4325E">
        <w:rPr>
          <w:rFonts w:cs="Proba Pro"/>
        </w:rPr>
        <w:t>ý</w:t>
      </w:r>
      <w:r w:rsidRPr="00A4325E">
        <w:t>sledkom Verejn</w:t>
      </w:r>
      <w:r w:rsidRPr="00A4325E">
        <w:rPr>
          <w:rFonts w:cs="Proba Pro"/>
        </w:rPr>
        <w:t>é</w:t>
      </w:r>
      <w:r w:rsidRPr="00A4325E">
        <w:t>ho obstar</w:t>
      </w:r>
      <w:r w:rsidRPr="00A4325E">
        <w:rPr>
          <w:rFonts w:cs="Proba Pro"/>
        </w:rPr>
        <w:t>á</w:t>
      </w:r>
      <w:r w:rsidRPr="00A4325E">
        <w:t>vania (Pr</w:t>
      </w:r>
      <w:r w:rsidRPr="00A4325E">
        <w:rPr>
          <w:rFonts w:cs="Proba Pro"/>
        </w:rPr>
        <w:t>í</w:t>
      </w:r>
      <w:r w:rsidRPr="00A4325E">
        <w:t xml:space="preserve">loha </w:t>
      </w:r>
      <w:r w:rsidRPr="00A4325E">
        <w:rPr>
          <w:rFonts w:cs="Proba Pro"/>
        </w:rPr>
        <w:t>č</w:t>
      </w:r>
      <w:r w:rsidRPr="00A4325E">
        <w:t>.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A1C5BC6" w14:textId="77777777" w:rsidR="00B915BF" w:rsidRPr="00A4325E" w:rsidRDefault="00B915BF" w:rsidP="00E25A74">
      <w:pPr>
        <w:pStyle w:val="Heading3"/>
        <w:rPr>
          <w:rFonts w:ascii="Cambria" w:hAnsi="Cambria"/>
        </w:rPr>
      </w:pPr>
      <w:bookmarkStart w:id="360" w:name="_Toc12196250"/>
      <w:bookmarkStart w:id="361" w:name="_Toc31809014"/>
      <w:r w:rsidRPr="00A4325E">
        <w:rPr>
          <w:rFonts w:ascii="Cambria" w:hAnsi="Cambria"/>
        </w:rPr>
        <w:t>Charakteristika súčasného stavu energetického hospodárstva</w:t>
      </w:r>
      <w:bookmarkEnd w:id="360"/>
      <w:bookmarkEnd w:id="361"/>
    </w:p>
    <w:p w14:paraId="4CF97A8B" w14:textId="27C896DE" w:rsidR="00B915BF" w:rsidRPr="00A4325E" w:rsidRDefault="006410EC" w:rsidP="00524913">
      <w:pPr>
        <w:pStyle w:val="Heading4"/>
      </w:pPr>
      <w:r w:rsidRPr="00A4325E">
        <w:t xml:space="preserve">Charakteristika súčasného stavu energetického hospodárstva predmetnej budovy a kompletnej infraštruktúry Verejného obstarávateľa je opísaná v Prílohe č. B.3 </w:t>
      </w:r>
      <w:r w:rsidR="007B224A">
        <w:t xml:space="preserve">až B.5 </w:t>
      </w:r>
      <w:r w:rsidRPr="00A4325E">
        <w:t>týchto súťažných podkladov</w:t>
      </w:r>
      <w:r w:rsidR="00B915BF" w:rsidRPr="00A4325E">
        <w:t>.</w:t>
      </w:r>
    </w:p>
    <w:p w14:paraId="19DF0881" w14:textId="77777777" w:rsidR="00B915BF" w:rsidRPr="00A4325E" w:rsidRDefault="00B915BF" w:rsidP="00E25A74">
      <w:pPr>
        <w:pStyle w:val="Heading3"/>
        <w:rPr>
          <w:rFonts w:ascii="Cambria" w:hAnsi="Cambria"/>
        </w:rPr>
      </w:pPr>
      <w:bookmarkStart w:id="362" w:name="_Toc12196251"/>
      <w:bookmarkStart w:id="363" w:name="_Toc31809015"/>
      <w:r w:rsidRPr="00A4325E">
        <w:rPr>
          <w:rFonts w:ascii="Cambria" w:hAnsi="Cambria"/>
        </w:rPr>
        <w:t>Požiadavky na minimálny rozsah realizácie predmetu zákazky a</w:t>
      </w:r>
      <w:r w:rsidRPr="00A4325E">
        <w:rPr>
          <w:rFonts w:ascii="Cambria" w:hAnsi="Cambria" w:cs="Calibri"/>
        </w:rPr>
        <w:t> </w:t>
      </w:r>
      <w:r w:rsidRPr="00A4325E">
        <w:rPr>
          <w:rFonts w:ascii="Cambria" w:hAnsi="Cambria"/>
        </w:rPr>
        <w:t>rozsah minim</w:t>
      </w:r>
      <w:r w:rsidRPr="00A4325E">
        <w:rPr>
          <w:rFonts w:ascii="Cambria" w:hAnsi="Cambria" w:cs="Proba Pro"/>
        </w:rPr>
        <w:t>á</w:t>
      </w:r>
      <w:r w:rsidRPr="00A4325E">
        <w:rPr>
          <w:rFonts w:ascii="Cambria" w:hAnsi="Cambria"/>
        </w:rPr>
        <w:t>lnych opatren</w:t>
      </w:r>
      <w:r w:rsidRPr="00A4325E">
        <w:rPr>
          <w:rFonts w:ascii="Cambria" w:hAnsi="Cambria" w:cs="Proba Pro"/>
        </w:rPr>
        <w:t>í</w:t>
      </w:r>
      <w:bookmarkEnd w:id="362"/>
      <w:bookmarkEnd w:id="363"/>
    </w:p>
    <w:p w14:paraId="1C5606D2" w14:textId="77777777" w:rsidR="00B915BF" w:rsidRPr="00A4325E" w:rsidRDefault="00B915BF" w:rsidP="00524913">
      <w:pPr>
        <w:pStyle w:val="Heading4"/>
      </w:pPr>
      <w:r w:rsidRPr="00A4325E">
        <w:t>Pre zmluvu o</w:t>
      </w:r>
      <w:r w:rsidRPr="00A4325E">
        <w:rPr>
          <w:rFonts w:cs="Calibri"/>
        </w:rPr>
        <w:t> </w:t>
      </w:r>
      <w:r w:rsidRPr="00A4325E">
        <w:t>energetickej efekt</w:t>
      </w:r>
      <w:r w:rsidRPr="00A4325E">
        <w:rPr>
          <w:rFonts w:cs="Proba Pro"/>
        </w:rPr>
        <w:t>í</w:t>
      </w:r>
      <w:r w:rsidRPr="00A4325E">
        <w:t>vnosti je cie</w:t>
      </w:r>
      <w:r w:rsidRPr="00A4325E">
        <w:rPr>
          <w:rFonts w:cs="Proba Pro"/>
        </w:rPr>
        <w:t>ľ</w:t>
      </w:r>
      <w:r w:rsidRPr="00A4325E">
        <w:t>om navrhnut</w:t>
      </w:r>
      <w:r w:rsidRPr="00A4325E">
        <w:rPr>
          <w:rFonts w:cs="Proba Pro"/>
        </w:rPr>
        <w:t>ý</w:t>
      </w:r>
      <w:r w:rsidRPr="00A4325E">
        <w:t xml:space="preserve">ch </w:t>
      </w:r>
      <w:r w:rsidRPr="00A4325E">
        <w:rPr>
          <w:rFonts w:cs="Proba Pro"/>
        </w:rPr>
        <w:t>ú</w:t>
      </w:r>
      <w:r w:rsidRPr="00A4325E">
        <w:t>sporn</w:t>
      </w:r>
      <w:r w:rsidRPr="00A4325E">
        <w:rPr>
          <w:rFonts w:cs="Proba Pro"/>
        </w:rPr>
        <w:t>ý</w:t>
      </w:r>
      <w:r w:rsidRPr="00A4325E">
        <w:t>ch opatren</w:t>
      </w:r>
      <w:r w:rsidRPr="00A4325E">
        <w:rPr>
          <w:rFonts w:cs="Proba Pro"/>
        </w:rPr>
        <w:t>í</w:t>
      </w:r>
      <w:r w:rsidRPr="00A4325E">
        <w:t xml:space="preserve"> zn</w:t>
      </w:r>
      <w:r w:rsidRPr="00A4325E">
        <w:rPr>
          <w:rFonts w:cs="Proba Pro"/>
        </w:rPr>
        <w:t>íž</w:t>
      </w:r>
      <w:r w:rsidRPr="00A4325E">
        <w:t>enie energetick</w:t>
      </w:r>
      <w:r w:rsidRPr="00A4325E">
        <w:rPr>
          <w:rFonts w:cs="Proba Pro"/>
        </w:rPr>
        <w:t>ý</w:t>
      </w:r>
      <w:r w:rsidRPr="00A4325E">
        <w:t>ch n</w:t>
      </w:r>
      <w:r w:rsidRPr="00A4325E">
        <w:rPr>
          <w:rFonts w:cs="Proba Pro"/>
        </w:rPr>
        <w:t>á</w:t>
      </w:r>
      <w:r w:rsidRPr="00A4325E">
        <w:t xml:space="preserve">kladov </w:t>
      </w:r>
      <w:r w:rsidRPr="00A4325E">
        <w:rPr>
          <w:rFonts w:cstheme="minorBidi"/>
          <w:szCs w:val="22"/>
        </w:rPr>
        <w:t>(elektrina, zemný plyn, teplo a</w:t>
      </w:r>
      <w:r w:rsidRPr="00A4325E">
        <w:rPr>
          <w:rFonts w:cs="Calibri"/>
          <w:szCs w:val="22"/>
        </w:rPr>
        <w:t> </w:t>
      </w:r>
      <w:r w:rsidRPr="00A4325E">
        <w:rPr>
          <w:rFonts w:cstheme="minorBidi"/>
          <w:szCs w:val="22"/>
        </w:rPr>
        <w:t>studen</w:t>
      </w:r>
      <w:r w:rsidRPr="00A4325E">
        <w:rPr>
          <w:rFonts w:cs="Proba Pro"/>
          <w:szCs w:val="22"/>
        </w:rPr>
        <w:t>á</w:t>
      </w:r>
      <w:r w:rsidRPr="00A4325E">
        <w:rPr>
          <w:rFonts w:cstheme="minorBidi"/>
          <w:szCs w:val="22"/>
        </w:rPr>
        <w:t xml:space="preserve"> voda) </w:t>
      </w:r>
      <w:r w:rsidRPr="00A4325E">
        <w:t>súvisiacich s prevádzkou energetického hospodárstva a</w:t>
      </w:r>
      <w:r w:rsidRPr="00A4325E">
        <w:rPr>
          <w:rFonts w:cs="Calibri"/>
        </w:rPr>
        <w:t> </w:t>
      </w:r>
      <w:r w:rsidRPr="00A4325E">
        <w:t>budov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Pri plnen</w:t>
      </w:r>
      <w:r w:rsidRPr="00A4325E">
        <w:rPr>
          <w:rFonts w:cs="Proba Pro"/>
        </w:rPr>
        <w:t>í</w:t>
      </w:r>
      <w:r w:rsidRPr="00A4325E">
        <w:t xml:space="preserve"> predmetu z</w:t>
      </w:r>
      <w:r w:rsidRPr="00A4325E">
        <w:rPr>
          <w:rFonts w:cs="Proba Pro"/>
        </w:rPr>
        <w:t>á</w:t>
      </w:r>
      <w:r w:rsidRPr="00A4325E">
        <w:t>kazky zabezpe</w:t>
      </w:r>
      <w:r w:rsidRPr="00A4325E">
        <w:rPr>
          <w:rFonts w:cs="Proba Pro"/>
        </w:rPr>
        <w:t>čí</w:t>
      </w:r>
      <w:r w:rsidRPr="00A4325E">
        <w:t xml:space="preserve"> vybran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aktivity minim</w:t>
      </w:r>
      <w:r w:rsidRPr="00A4325E">
        <w:rPr>
          <w:rFonts w:cs="Proba Pro"/>
        </w:rPr>
        <w:t>á</w:t>
      </w:r>
      <w:r w:rsidRPr="00A4325E">
        <w:t>lne v nasledovnom rozsahu:</w:t>
      </w:r>
    </w:p>
    <w:p w14:paraId="2B50647B" w14:textId="77777777" w:rsidR="00B915BF" w:rsidRPr="00A4325E" w:rsidRDefault="00B915BF" w:rsidP="005B3A17">
      <w:pPr>
        <w:pStyle w:val="Heading6"/>
      </w:pPr>
      <w:r w:rsidRPr="00A4325E">
        <w:t>podrobný návrh technického prevedenia opatrení na zvýšenie energetickej efektívnosti energetického hospodárstva budov Verejného obstarávateľa 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 v zmysle podmienok uveden</w:t>
      </w:r>
      <w:r w:rsidRPr="00A4325E">
        <w:rPr>
          <w:rFonts w:cs="Proba Pro"/>
        </w:rPr>
        <w:t>ý</w:t>
      </w:r>
      <w:r w:rsidRPr="00A4325E">
        <w:t>ch v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p>
    <w:p w14:paraId="462B9362" w14:textId="77777777" w:rsidR="00B915BF" w:rsidRPr="00A4325E" w:rsidRDefault="00B915BF" w:rsidP="005B3A17">
      <w:pPr>
        <w:pStyle w:val="Heading6"/>
      </w:pPr>
      <w:r w:rsidRPr="00A4325E">
        <w:t>projektovú prípravu realizácie opatrení a</w:t>
      </w:r>
      <w:r w:rsidRPr="00A4325E">
        <w:rPr>
          <w:rFonts w:cs="Calibri"/>
        </w:rPr>
        <w:t> </w:t>
      </w:r>
      <w:r w:rsidRPr="00A4325E">
        <w:t>in</w:t>
      </w:r>
      <w:r w:rsidRPr="00A4325E">
        <w:rPr>
          <w:rFonts w:cs="Proba Pro"/>
        </w:rPr>
        <w:t>ž</w:t>
      </w:r>
      <w:r w:rsidRPr="00A4325E">
        <w:t xml:space="preserve">inierske </w:t>
      </w:r>
      <w:r w:rsidRPr="00A4325E">
        <w:rPr>
          <w:rFonts w:cs="Proba Pro"/>
        </w:rPr>
        <w:t>č</w:t>
      </w:r>
      <w:r w:rsidRPr="00A4325E">
        <w:t>innosti potrebn</w:t>
      </w:r>
      <w:r w:rsidRPr="00A4325E">
        <w:rPr>
          <w:rFonts w:cs="Proba Pro"/>
        </w:rPr>
        <w:t>é</w:t>
      </w:r>
      <w:r w:rsidRPr="00A4325E">
        <w:t xml:space="preserve"> na realiz</w:t>
      </w:r>
      <w:r w:rsidRPr="00A4325E">
        <w:rPr>
          <w:rFonts w:cs="Proba Pro"/>
        </w:rPr>
        <w:t>á</w:t>
      </w:r>
      <w:r w:rsidRPr="00A4325E">
        <w:t>ciu t</w:t>
      </w:r>
      <w:r w:rsidRPr="00A4325E">
        <w:rPr>
          <w:rFonts w:cs="Proba Pro"/>
        </w:rPr>
        <w:t>ý</w:t>
      </w:r>
      <w:r w:rsidRPr="00A4325E">
        <w:t>chto opatren</w:t>
      </w:r>
      <w:r w:rsidRPr="00A4325E">
        <w:rPr>
          <w:rFonts w:cs="Proba Pro"/>
        </w:rPr>
        <w:t>í</w:t>
      </w:r>
      <w:r w:rsidRPr="00A4325E">
        <w:t>;</w:t>
      </w:r>
    </w:p>
    <w:p w14:paraId="10C1E222" w14:textId="77777777" w:rsidR="00B915BF" w:rsidRPr="00A4325E" w:rsidRDefault="00B915BF" w:rsidP="005B3A17">
      <w:pPr>
        <w:pStyle w:val="Heading6"/>
      </w:pPr>
      <w:r w:rsidRPr="00A4325E">
        <w:t>praktickú realizáciu opatrení;</w:t>
      </w:r>
    </w:p>
    <w:p w14:paraId="790CE96C" w14:textId="77777777" w:rsidR="00B915BF" w:rsidRPr="00A4325E" w:rsidRDefault="00B915BF" w:rsidP="005B3A17">
      <w:pPr>
        <w:pStyle w:val="Heading6"/>
      </w:pPr>
      <w:r w:rsidRPr="00A4325E">
        <w:t>financovanie investičných nákladov súvisiacich s realizáciou opatrení;</w:t>
      </w:r>
    </w:p>
    <w:p w14:paraId="7F63C17A" w14:textId="77777777" w:rsidR="00B915BF" w:rsidRPr="00A4325E" w:rsidRDefault="00B915BF" w:rsidP="005B3A17">
      <w:pPr>
        <w:pStyle w:val="Heading6"/>
      </w:pPr>
      <w:r w:rsidRPr="00A4325E">
        <w:t>garanciu za dosiahnutie dohodnutých úspor;</w:t>
      </w:r>
    </w:p>
    <w:p w14:paraId="31025F3B" w14:textId="77777777" w:rsidR="00B915BF" w:rsidRPr="00A4325E" w:rsidRDefault="00B915BF" w:rsidP="005B3A17">
      <w:pPr>
        <w:pStyle w:val="Heading6"/>
      </w:pPr>
      <w:r w:rsidRPr="00A4325E">
        <w:t xml:space="preserve">služby energetického manažmentu a dohľadu nad prevádzkou modernizovaného energetického hospodárstva; a </w:t>
      </w:r>
    </w:p>
    <w:p w14:paraId="430C224A" w14:textId="77777777" w:rsidR="00B915BF" w:rsidRPr="00A4325E" w:rsidRDefault="00B915BF" w:rsidP="005B3A17">
      <w:pPr>
        <w:pStyle w:val="Heading6"/>
      </w:pPr>
      <w:r w:rsidRPr="00A4325E">
        <w:t>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w:t>
      </w:r>
    </w:p>
    <w:p w14:paraId="438C5224" w14:textId="77777777" w:rsidR="00B915BF" w:rsidRPr="00A4325E" w:rsidRDefault="00B915BF" w:rsidP="005B3A17">
      <w:pPr>
        <w:pStyle w:val="Heading6"/>
        <w:numPr>
          <w:ilvl w:val="0"/>
          <w:numId w:val="0"/>
        </w:numPr>
        <w:ind w:left="709"/>
      </w:pPr>
      <w:r w:rsidRPr="00A4325E">
        <w:t>(Podrobné podmienky plnenia sú upravené v</w:t>
      </w:r>
      <w:r w:rsidRPr="00A4325E">
        <w:rPr>
          <w:rFonts w:cs="Calibri"/>
        </w:rPr>
        <w:t> </w:t>
      </w:r>
      <w:r w:rsidRPr="00A4325E">
        <w:t>n</w:t>
      </w:r>
      <w:r w:rsidRPr="00A4325E">
        <w:rPr>
          <w:rFonts w:cs="Proba Pro"/>
        </w:rPr>
        <w:t>á</w:t>
      </w:r>
      <w:r w:rsidRPr="00A4325E">
        <w:t>vrhu zmluvy o</w:t>
      </w:r>
      <w:r w:rsidRPr="00A4325E">
        <w:rPr>
          <w:rFonts w:cs="Calibri"/>
        </w:rPr>
        <w:t> </w:t>
      </w:r>
      <w:r w:rsidRPr="00A4325E">
        <w:t>energetickej efekt</w:t>
      </w:r>
      <w:r w:rsidRPr="00A4325E">
        <w:rPr>
          <w:rFonts w:cs="Proba Pro"/>
        </w:rPr>
        <w:t>í</w:t>
      </w:r>
      <w:r w:rsidRPr="00A4325E">
        <w:t>vnosti)</w:t>
      </w:r>
    </w:p>
    <w:p w14:paraId="79380013" w14:textId="77777777" w:rsidR="00B915BF" w:rsidRPr="00A4325E" w:rsidRDefault="00B915BF" w:rsidP="00524913">
      <w:pPr>
        <w:pStyle w:val="Heading4"/>
      </w:pPr>
      <w:r w:rsidRPr="00A4325E">
        <w:lastRenderedPageBreak/>
        <w:t>Minimálny rozsah povinných opatrení je stanovený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Uch</w:t>
      </w:r>
      <w:r w:rsidRPr="00A4325E">
        <w:rPr>
          <w:rFonts w:cs="Proba Pro"/>
        </w:rPr>
        <w:t>á</w:t>
      </w:r>
      <w:r w:rsidRPr="00A4325E">
        <w:t>dza</w:t>
      </w:r>
      <w:r w:rsidRPr="00A4325E">
        <w:rPr>
          <w:rFonts w:cs="Proba Pro"/>
        </w:rPr>
        <w:t>č</w:t>
      </w:r>
      <w:r w:rsidRPr="00A4325E">
        <w:t>i m</w:t>
      </w:r>
      <w:r w:rsidRPr="00A4325E">
        <w:rPr>
          <w:rFonts w:cs="Proba Pro"/>
        </w:rPr>
        <w:t>ôž</w:t>
      </w:r>
      <w:r w:rsidRPr="00A4325E">
        <w:t>u navrhova</w:t>
      </w:r>
      <w:r w:rsidRPr="00A4325E">
        <w:rPr>
          <w:rFonts w:cs="Proba Pro"/>
        </w:rPr>
        <w:t>ť</w:t>
      </w:r>
      <w:r w:rsidRPr="00A4325E">
        <w:t xml:space="preserve"> aj </w:t>
      </w:r>
      <w:r w:rsidRPr="00A4325E">
        <w:rPr>
          <w:rFonts w:cs="Proba Pro"/>
        </w:rPr>
        <w:t>ď</w:t>
      </w:r>
      <w:r w:rsidRPr="00A4325E">
        <w:t>al</w:t>
      </w:r>
      <w:r w:rsidRPr="00A4325E">
        <w:rPr>
          <w:rFonts w:cs="Proba Pro"/>
        </w:rPr>
        <w:t>š</w:t>
      </w:r>
      <w:r w:rsidRPr="00A4325E">
        <w:t>ie opatrenia zameran</w:t>
      </w:r>
      <w:r w:rsidRPr="00A4325E">
        <w:rPr>
          <w:rFonts w:cs="Proba Pro"/>
        </w:rPr>
        <w:t>é</w:t>
      </w:r>
      <w:r w:rsidRPr="00A4325E">
        <w:t xml:space="preserve"> na </w:t>
      </w:r>
      <w:r w:rsidRPr="00A4325E">
        <w:rPr>
          <w:rFonts w:cs="Proba Pro"/>
        </w:rPr>
        <w:t>ú</w:t>
      </w:r>
      <w:r w:rsidRPr="00A4325E">
        <w:t>sporu energetick</w:t>
      </w:r>
      <w:r w:rsidRPr="00A4325E">
        <w:rPr>
          <w:rFonts w:cs="Proba Pro"/>
        </w:rPr>
        <w:t>ý</w:t>
      </w:r>
      <w:r w:rsidRPr="00A4325E">
        <w:t>ch n</w:t>
      </w:r>
      <w:r w:rsidRPr="00A4325E">
        <w:rPr>
          <w:rFonts w:cs="Proba Pro"/>
        </w:rPr>
        <w:t>á</w:t>
      </w:r>
      <w:r w:rsidRPr="00A4325E">
        <w:t>kladov a</w:t>
      </w:r>
      <w:r w:rsidRPr="00A4325E">
        <w:rPr>
          <w:rFonts w:cs="Calibri"/>
        </w:rPr>
        <w:t> </w:t>
      </w:r>
      <w:r w:rsidRPr="00A4325E">
        <w:t>zlep</w:t>
      </w:r>
      <w:r w:rsidRPr="00A4325E">
        <w:rPr>
          <w:rFonts w:cs="Proba Pro"/>
        </w:rPr>
        <w:t>š</w:t>
      </w:r>
      <w:r w:rsidRPr="00A4325E">
        <w:t>enie energetickej efekt</w:t>
      </w:r>
      <w:r w:rsidRPr="00A4325E">
        <w:rPr>
          <w:rFonts w:cs="Proba Pro"/>
        </w:rPr>
        <w:t>í</w:t>
      </w:r>
      <w:r w:rsidRPr="00A4325E">
        <w:t>vnosti budov nad r</w:t>
      </w:r>
      <w:r w:rsidRPr="00A4325E">
        <w:rPr>
          <w:rFonts w:cs="Proba Pro"/>
        </w:rPr>
        <w:t>á</w:t>
      </w:r>
      <w:r w:rsidRPr="00A4325E">
        <w:t>mec minim</w:t>
      </w:r>
      <w:r w:rsidRPr="00A4325E">
        <w:rPr>
          <w:rFonts w:cs="Proba Pro"/>
        </w:rPr>
        <w:t>á</w:t>
      </w:r>
      <w:r w:rsidRPr="00A4325E">
        <w:t>lneho rozsahu stanoveného Verejným obstarávateľom. Stále tiež platí, že aj v</w:t>
      </w:r>
      <w:r w:rsidRPr="00A4325E">
        <w:rPr>
          <w:rFonts w:cs="Calibri"/>
        </w:rPr>
        <w:t> </w:t>
      </w:r>
      <w:r w:rsidRPr="00A4325E">
        <w:t>pr</w:t>
      </w:r>
      <w:r w:rsidRPr="00A4325E">
        <w:rPr>
          <w:rFonts w:cs="Proba Pro"/>
        </w:rPr>
        <w:t>í</w:t>
      </w:r>
      <w:r w:rsidRPr="00A4325E">
        <w:t>pade dopl</w:t>
      </w:r>
      <w:r w:rsidRPr="00A4325E">
        <w:rPr>
          <w:rFonts w:cs="Proba Pro"/>
        </w:rPr>
        <w:t>ň</w:t>
      </w:r>
      <w:r w:rsidRPr="00A4325E">
        <w:t>uj</w:t>
      </w:r>
      <w:r w:rsidRPr="00A4325E">
        <w:rPr>
          <w:rFonts w:cs="Proba Pro"/>
        </w:rPr>
        <w:t>ú</w:t>
      </w:r>
      <w:r w:rsidRPr="00A4325E">
        <w:t>cich opatren</w:t>
      </w:r>
      <w:r w:rsidRPr="00A4325E">
        <w:rPr>
          <w:rFonts w:cs="Proba Pro"/>
        </w:rPr>
        <w:t>í</w:t>
      </w:r>
      <w:r w:rsidRPr="00A4325E">
        <w:t xml:space="preserve"> do zmluvy o</w:t>
      </w:r>
      <w:r w:rsidRPr="00A4325E">
        <w:rPr>
          <w:rFonts w:cs="Calibri"/>
        </w:rPr>
        <w:t> </w:t>
      </w:r>
      <w:r w:rsidRPr="00A4325E">
        <w:t>energetickej efekt</w:t>
      </w:r>
      <w:r w:rsidRPr="00A4325E">
        <w:rPr>
          <w:rFonts w:cs="Proba Pro"/>
        </w:rPr>
        <w:t>í</w:t>
      </w:r>
      <w:r w:rsidRPr="00A4325E">
        <w:t>vnosti musia ročné Platby za GES (ako je tento pojem definovaný v zmluve, vrátane DPH) byť nižšie alebo maximálne rovnaké ako celkový objem Garantovaných ročných úspor.</w:t>
      </w:r>
    </w:p>
    <w:p w14:paraId="7467C04D" w14:textId="47B0BF4F" w:rsidR="00B915BF" w:rsidRPr="00A4325E" w:rsidRDefault="00B915BF" w:rsidP="00524913">
      <w:pPr>
        <w:pStyle w:val="Heading4"/>
      </w:pPr>
      <w:r w:rsidRPr="00A4325E">
        <w:t>Na identifikáciu opatrení v</w:t>
      </w:r>
      <w:r w:rsidRPr="00A4325E">
        <w:rPr>
          <w:rFonts w:cs="Calibri"/>
        </w:rPr>
        <w:t> </w:t>
      </w:r>
      <w:r w:rsidRPr="00A4325E">
        <w:t>r</w:t>
      </w:r>
      <w:r w:rsidRPr="00A4325E">
        <w:rPr>
          <w:rFonts w:cs="Proba Pro"/>
        </w:rPr>
        <w:t>á</w:t>
      </w:r>
      <w:r w:rsidRPr="00A4325E">
        <w:t xml:space="preserve">mci ponuky </w:t>
      </w:r>
      <w:r w:rsidR="00A61330" w:rsidRPr="00A4325E">
        <w:t>u</w:t>
      </w:r>
      <w:r w:rsidRPr="00A4325E">
        <w:t>chádzač využije vzorový formulár, ktorý tvorí Prílohu č. B.</w:t>
      </w:r>
      <w:r w:rsidR="00BE4551" w:rsidRPr="00A4325E">
        <w:t>2</w:t>
      </w:r>
      <w:r w:rsidRPr="00A4325E">
        <w:t xml:space="preserve"> týchto súťažných podkladov.</w:t>
      </w:r>
    </w:p>
    <w:p w14:paraId="4B493D49" w14:textId="77777777" w:rsidR="00B915BF" w:rsidRPr="00A4325E" w:rsidRDefault="00B915BF" w:rsidP="00E25A74">
      <w:pPr>
        <w:pStyle w:val="Heading3"/>
        <w:rPr>
          <w:rFonts w:ascii="Cambria" w:hAnsi="Cambria"/>
        </w:rPr>
      </w:pPr>
      <w:bookmarkStart w:id="364" w:name="_Toc12196252"/>
      <w:bookmarkStart w:id="365" w:name="_Toc31809016"/>
      <w:r w:rsidRPr="00A4325E">
        <w:rPr>
          <w:rFonts w:ascii="Cambria" w:hAnsi="Cambria"/>
        </w:rPr>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64"/>
      <w:bookmarkEnd w:id="365"/>
    </w:p>
    <w:p w14:paraId="736EB219" w14:textId="77777777" w:rsidR="009D4E29" w:rsidRPr="00A4325E" w:rsidRDefault="009D4E29" w:rsidP="00524913">
      <w:pPr>
        <w:pStyle w:val="Heading4"/>
      </w:pPr>
      <w:r w:rsidRPr="00A4325E">
        <w:t>Verejný obstarávateľ požaduje, aby úspešný uchádzač garantoval dosiahnutie úspor energetických nákladov (elektrina, zemný plyn, teplo a</w:t>
      </w:r>
      <w:r w:rsidRPr="00A4325E">
        <w:rPr>
          <w:rFonts w:cs="Calibri"/>
        </w:rPr>
        <w:t> </w:t>
      </w:r>
      <w:r w:rsidRPr="00A4325E">
        <w:t>studen</w:t>
      </w:r>
      <w:r w:rsidRPr="00A4325E">
        <w:rPr>
          <w:rFonts w:cs="Proba Pro"/>
        </w:rPr>
        <w:t>á</w:t>
      </w:r>
      <w:r w:rsidRPr="00A4325E">
        <w:t xml:space="preserve"> voda)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3FCFD3CD" w:rsidR="00B915BF" w:rsidRPr="00A4325E" w:rsidRDefault="009D4E29" w:rsidP="00524913">
      <w:pPr>
        <w:pStyle w:val="Heading4"/>
      </w:pPr>
      <w:bookmarkStart w:id="366" w:name="_Hlk13139122"/>
      <w:r w:rsidRPr="00585DE9">
        <w:t xml:space="preserve">Verejný obstarávateľ požaduje, aby celkové Garantované ročné úspory dosahovali hodnotu minimálne </w:t>
      </w:r>
      <w:r w:rsidR="000E7468" w:rsidRPr="00585DE9">
        <w:rPr>
          <w:b/>
          <w:bCs/>
        </w:rPr>
        <w:t>126.000</w:t>
      </w:r>
      <w:r w:rsidRPr="00585DE9">
        <w:rPr>
          <w:b/>
          <w:bCs/>
        </w:rPr>
        <w:t>,-</w:t>
      </w:r>
      <w:r w:rsidRPr="00585DE9">
        <w:t xml:space="preserve"> </w:t>
      </w:r>
      <w:r w:rsidRPr="00585DE9">
        <w:rPr>
          <w:b/>
          <w:bCs/>
        </w:rPr>
        <w:t>EUR</w:t>
      </w:r>
      <w:r w:rsidRPr="00585DE9">
        <w:t xml:space="preserve"> </w:t>
      </w:r>
      <w:bookmarkEnd w:id="366"/>
      <w:r w:rsidRPr="00585DE9">
        <w:t>vrátane DPH. Verejný obstarávateľ zároveň požaduje, 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p>
    <w:p w14:paraId="06A65D7F" w14:textId="77777777" w:rsidR="00B915BF" w:rsidRPr="00A4325E" w:rsidRDefault="00B915BF" w:rsidP="00E25A74">
      <w:pPr>
        <w:pStyle w:val="Heading3"/>
        <w:rPr>
          <w:rFonts w:ascii="Cambria" w:hAnsi="Cambria" w:cs="Arial"/>
          <w:szCs w:val="20"/>
        </w:rPr>
      </w:pPr>
      <w:bookmarkStart w:id="367" w:name="_Toc12196253"/>
      <w:bookmarkStart w:id="368" w:name="_Toc31809017"/>
      <w:r w:rsidRPr="00A4325E">
        <w:rPr>
          <w:rFonts w:ascii="Cambria" w:hAnsi="Cambria"/>
        </w:rPr>
        <w:t>Súvisiace plnenia</w:t>
      </w:r>
      <w:bookmarkEnd w:id="367"/>
      <w:bookmarkEnd w:id="368"/>
    </w:p>
    <w:p w14:paraId="375D952C" w14:textId="77777777" w:rsidR="00B915BF" w:rsidRPr="00A4325E" w:rsidRDefault="00B915BF" w:rsidP="00524913">
      <w:pPr>
        <w:pStyle w:val="Heading4"/>
      </w:pPr>
      <w:r w:rsidRPr="00A4325E">
        <w:t>Súčasťou dodávky zariadení s príslušenstvom v</w:t>
      </w:r>
      <w:r w:rsidRPr="00A4325E">
        <w:rPr>
          <w:rFonts w:cs="Calibri"/>
        </w:rPr>
        <w:t> </w:t>
      </w:r>
      <w:r w:rsidRPr="00A4325E">
        <w:t>r</w:t>
      </w:r>
      <w:r w:rsidRPr="00A4325E">
        <w:rPr>
          <w:rFonts w:cs="Proba Pro"/>
        </w:rPr>
        <w:t>á</w:t>
      </w:r>
      <w:r w:rsidRPr="00A4325E">
        <w:t>mci realiz</w:t>
      </w:r>
      <w:r w:rsidRPr="00A4325E">
        <w:rPr>
          <w:rFonts w:cs="Proba Pro"/>
        </w:rPr>
        <w:t>á</w:t>
      </w:r>
      <w:r w:rsidRPr="00A4325E">
        <w:t>cie predmetu z</w:t>
      </w:r>
      <w:r w:rsidRPr="00A4325E">
        <w:rPr>
          <w:rFonts w:cs="Proba Pro"/>
        </w:rPr>
        <w:t>á</w:t>
      </w:r>
      <w:r w:rsidRPr="00A4325E">
        <w:t>kazky je ich dovoz, in</w:t>
      </w:r>
      <w:r w:rsidRPr="00A4325E">
        <w:rPr>
          <w:rFonts w:cs="Proba Pro"/>
        </w:rPr>
        <w:t>š</w:t>
      </w:r>
      <w:r w:rsidRPr="00A4325E">
        <w:t>tal</w:t>
      </w:r>
      <w:r w:rsidRPr="00A4325E">
        <w:rPr>
          <w:rFonts w:cs="Proba Pro"/>
        </w:rPr>
        <w:t>á</w:t>
      </w:r>
      <w:r w:rsidRPr="00A4325E">
        <w:t>cia, uvedenie do prev</w:t>
      </w:r>
      <w:r w:rsidRPr="00A4325E">
        <w:rPr>
          <w:rFonts w:cs="Proba Pro"/>
        </w:rPr>
        <w:t>á</w:t>
      </w:r>
      <w:r w:rsidRPr="00A4325E">
        <w:t>dzky a z</w:t>
      </w:r>
      <w:r w:rsidRPr="00A4325E">
        <w:rPr>
          <w:rFonts w:cs="Proba Pro"/>
        </w:rPr>
        <w:t>á</w:t>
      </w:r>
      <w:r w:rsidRPr="00A4325E">
        <w:t>kladn</w:t>
      </w:r>
      <w:r w:rsidRPr="00A4325E">
        <w:rPr>
          <w:rFonts w:cs="Proba Pro"/>
        </w:rPr>
        <w:t>é</w:t>
      </w:r>
      <w:r w:rsidRPr="00A4325E">
        <w:t xml:space="preserve"> predvedenie funk</w:t>
      </w:r>
      <w:r w:rsidRPr="00A4325E">
        <w:rPr>
          <w:rFonts w:cs="Proba Pro"/>
        </w:rPr>
        <w:t>č</w:t>
      </w:r>
      <w:r w:rsidRPr="00A4325E">
        <w:t>nosti a za</w:t>
      </w:r>
      <w:r w:rsidRPr="00A4325E">
        <w:rPr>
          <w:rFonts w:cs="Proba Pro"/>
        </w:rPr>
        <w:t>š</w:t>
      </w:r>
      <w:r w:rsidRPr="00A4325E">
        <w:t>kolenie na nain</w:t>
      </w:r>
      <w:r w:rsidRPr="00A4325E">
        <w:rPr>
          <w:rFonts w:cs="Proba Pro"/>
        </w:rPr>
        <w:t>š</w:t>
      </w:r>
      <w:r w:rsidRPr="00A4325E">
        <w:t>talovan</w:t>
      </w:r>
      <w:r w:rsidRPr="00A4325E">
        <w:rPr>
          <w:rFonts w:cs="Proba Pro"/>
        </w:rPr>
        <w:t>ý</w:t>
      </w:r>
      <w:r w:rsidRPr="00A4325E">
        <w:t>ch zariadeniach (na u</w:t>
      </w:r>
      <w:r w:rsidRPr="00A4325E">
        <w:rPr>
          <w:rFonts w:cs="Proba Pro"/>
        </w:rPr>
        <w:t>ží</w:t>
      </w:r>
      <w:r w:rsidRPr="00A4325E">
        <w:t>vate</w:t>
      </w:r>
      <w:r w:rsidRPr="00A4325E">
        <w:rPr>
          <w:rFonts w:cs="Proba Pro"/>
        </w:rPr>
        <w:t>ľ</w:t>
      </w:r>
      <w:r w:rsidRPr="00A4325E">
        <w:t xml:space="preserve">skej </w:t>
      </w:r>
      <w:r w:rsidRPr="00A4325E">
        <w:rPr>
          <w:rFonts w:cs="Proba Pro"/>
        </w:rPr>
        <w:t>ú</w:t>
      </w:r>
      <w:r w:rsidRPr="00A4325E">
        <w:t>rovni) zodpovedn</w:t>
      </w:r>
      <w:r w:rsidRPr="00A4325E">
        <w:rPr>
          <w:rFonts w:cs="Proba Pro"/>
        </w:rPr>
        <w:t>ý</w:t>
      </w:r>
      <w:r w:rsidRPr="00A4325E">
        <w:t>ch os</w:t>
      </w:r>
      <w:r w:rsidRPr="00A4325E">
        <w:rPr>
          <w:rFonts w:cs="Proba Pro"/>
        </w:rPr>
        <w:t>ô</w:t>
      </w:r>
      <w:r w:rsidRPr="00A4325E">
        <w:t>b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v potrebnom rozsahu a</w:t>
      </w:r>
      <w:r w:rsidRPr="00A4325E">
        <w:rPr>
          <w:rFonts w:cs="Calibri"/>
        </w:rPr>
        <w:t> </w:t>
      </w:r>
      <w:r w:rsidRPr="00A4325E">
        <w:rPr>
          <w:rFonts w:cs="Proba Pro"/>
        </w:rPr>
        <w:t>ď</w:t>
      </w:r>
      <w:r w:rsidRPr="00A4325E">
        <w:t>al</w:t>
      </w:r>
      <w:r w:rsidRPr="00A4325E">
        <w:rPr>
          <w:rFonts w:cs="Proba Pro"/>
        </w:rPr>
        <w:t>š</w:t>
      </w:r>
      <w:r w:rsidRPr="00A4325E">
        <w:t>ie parci</w:t>
      </w:r>
      <w:r w:rsidRPr="00A4325E">
        <w:rPr>
          <w:rFonts w:cs="Proba Pro"/>
        </w:rPr>
        <w:t>á</w:t>
      </w:r>
      <w:r w:rsidRPr="00A4325E">
        <w:t>lne slu</w:t>
      </w:r>
      <w:r w:rsidRPr="00A4325E">
        <w:rPr>
          <w:rFonts w:cs="Proba Pro"/>
        </w:rPr>
        <w:t>ž</w:t>
      </w:r>
      <w:r w:rsidRPr="00A4325E">
        <w:t>by spojen</w:t>
      </w:r>
      <w:r w:rsidRPr="00A4325E">
        <w:rPr>
          <w:rFonts w:cs="Proba Pro"/>
        </w:rPr>
        <w:t>é</w:t>
      </w:r>
      <w:r w:rsidRPr="00A4325E">
        <w:t xml:space="preserve"> s</w:t>
      </w:r>
      <w:r w:rsidRPr="00A4325E">
        <w:rPr>
          <w:rFonts w:cs="Calibri"/>
        </w:rPr>
        <w:t> </w:t>
      </w:r>
      <w:r w:rsidRPr="00A4325E">
        <w:t>plnen</w:t>
      </w:r>
      <w:r w:rsidRPr="00A4325E">
        <w:rPr>
          <w:rFonts w:cs="Proba Pro"/>
        </w:rPr>
        <w:t>í</w:t>
      </w:r>
      <w:r w:rsidRPr="00A4325E">
        <w:t>m zml</w:t>
      </w:r>
      <w:r w:rsidR="00BE4551" w:rsidRPr="00A4325E">
        <w:t>uvy</w:t>
      </w:r>
      <w:r w:rsidRPr="00A4325E">
        <w:t>, ktoré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C309021" w14:textId="77777777" w:rsidR="00B915BF" w:rsidRPr="00A4325E" w:rsidRDefault="00B915BF" w:rsidP="00E25A74">
      <w:pPr>
        <w:pStyle w:val="Heading3"/>
        <w:rPr>
          <w:rFonts w:ascii="Cambria" w:hAnsi="Cambria"/>
        </w:rPr>
      </w:pPr>
      <w:bookmarkStart w:id="369" w:name="_Toc12196254"/>
      <w:bookmarkStart w:id="370" w:name="_Toc31809018"/>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9"/>
      <w:bookmarkEnd w:id="370"/>
    </w:p>
    <w:p w14:paraId="0E15FEFC" w14:textId="77777777" w:rsidR="00B915BF" w:rsidRPr="00A4325E" w:rsidRDefault="00B915BF" w:rsidP="00524913">
      <w:pPr>
        <w:pStyle w:val="Heading4"/>
      </w:pPr>
      <w:r w:rsidRPr="00A4325E">
        <w:t>Záruka za obnovené zariadenia, stavebné prvky a</w:t>
      </w:r>
      <w:r w:rsidRPr="00A4325E">
        <w:rPr>
          <w:rFonts w:cs="Calibri"/>
        </w:rPr>
        <w:t> </w:t>
      </w:r>
      <w:r w:rsidRPr="00A4325E">
        <w:t>ostatn</w:t>
      </w:r>
      <w:r w:rsidRPr="00A4325E">
        <w:rPr>
          <w:rFonts w:cs="Proba Pro"/>
        </w:rPr>
        <w:t>é</w:t>
      </w:r>
      <w:r w:rsidRPr="00A4325E">
        <w:t xml:space="preserve"> opatrenia, ako aj garancia dosahovania ročných úspor sú špecifikované v návrhu zml</w:t>
      </w:r>
      <w:r w:rsidR="00BE4551" w:rsidRPr="00A4325E">
        <w:t>uvy</w:t>
      </w:r>
      <w:r w:rsidRPr="00A4325E">
        <w:t xml:space="preserve"> a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a</w:t>
      </w:r>
      <w:r w:rsidRPr="00A4325E">
        <w:rPr>
          <w:rFonts w:cs="Calibri"/>
        </w:rPr>
        <w:t> </w:t>
      </w:r>
      <w:r w:rsidRPr="00A4325E">
        <w:t xml:space="preserve">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Pre zmluvu o</w:t>
      </w:r>
      <w:r w:rsidRPr="00A4325E">
        <w:rPr>
          <w:rFonts w:cs="Calibri"/>
        </w:rPr>
        <w:t> </w:t>
      </w:r>
      <w:r w:rsidRPr="00A4325E">
        <w:t>energetickej efekt</w:t>
      </w:r>
      <w:r w:rsidRPr="00A4325E">
        <w:rPr>
          <w:rFonts w:cs="Proba Pro"/>
        </w:rPr>
        <w:t>í</w:t>
      </w:r>
      <w:r w:rsidRPr="00A4325E">
        <w:t>vnosti je v</w:t>
      </w:r>
      <w:r w:rsidRPr="00A4325E">
        <w:rPr>
          <w:rFonts w:cs="Proba Pro"/>
        </w:rPr>
        <w:t>š</w:t>
      </w:r>
      <w:r w:rsidRPr="00A4325E">
        <w:t>ak podstatou garancia za kompletn</w:t>
      </w:r>
      <w:r w:rsidRPr="00A4325E">
        <w:rPr>
          <w:rFonts w:cs="Proba Pro"/>
        </w:rPr>
        <w:t>ú</w:t>
      </w:r>
      <w:r w:rsidRPr="00A4325E">
        <w:t xml:space="preserve"> obnovu (udr</w:t>
      </w:r>
      <w:r w:rsidRPr="00A4325E">
        <w:rPr>
          <w:rFonts w:cs="Proba Pro"/>
        </w:rPr>
        <w:t>ž</w:t>
      </w:r>
      <w:r w:rsidRPr="00A4325E">
        <w:t>iavanie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 a</w:t>
      </w:r>
      <w:r w:rsidRPr="00A4325E">
        <w:rPr>
          <w:rFonts w:cs="Calibri"/>
        </w:rPr>
        <w:t> </w:t>
      </w:r>
      <w:r w:rsidRPr="00A4325E">
        <w:t xml:space="preserve">garancia za dosahovanie </w:t>
      </w:r>
      <w:r w:rsidRPr="00A4325E">
        <w:rPr>
          <w:rFonts w:cs="Proba Pro"/>
        </w:rPr>
        <w:t>ú</w:t>
      </w:r>
      <w:r w:rsidRPr="00A4325E">
        <w:t>spor po</w:t>
      </w:r>
      <w:r w:rsidRPr="00A4325E">
        <w:rPr>
          <w:rFonts w:cs="Proba Pro"/>
        </w:rPr>
        <w:t>č</w:t>
      </w:r>
      <w:r w:rsidRPr="00A4325E">
        <w:t>as celej doby trvania zmluvy po vykonaní samotnej rekonštrukcie.</w:t>
      </w:r>
    </w:p>
    <w:p w14:paraId="7CE3B779" w14:textId="77777777" w:rsidR="00B915BF" w:rsidRPr="00A4325E" w:rsidRDefault="00B915BF" w:rsidP="00E25A74">
      <w:pPr>
        <w:pStyle w:val="Heading3"/>
        <w:rPr>
          <w:rFonts w:ascii="Cambria" w:hAnsi="Cambria"/>
        </w:rPr>
      </w:pPr>
      <w:bookmarkStart w:id="371" w:name="_Toc12196255"/>
      <w:bookmarkStart w:id="372" w:name="_Toc31809019"/>
      <w:r w:rsidRPr="00A4325E">
        <w:rPr>
          <w:rFonts w:ascii="Cambria" w:hAnsi="Cambria"/>
        </w:rPr>
        <w:t>Miesto realizácie predmetu zákazky</w:t>
      </w:r>
      <w:bookmarkEnd w:id="371"/>
      <w:bookmarkEnd w:id="372"/>
    </w:p>
    <w:p w14:paraId="4702AA6C" w14:textId="2FA06A8E" w:rsidR="00B915BF" w:rsidRPr="00A4325E" w:rsidRDefault="00B915BF" w:rsidP="00524913">
      <w:pPr>
        <w:pStyle w:val="Heading4"/>
      </w:pPr>
      <w:r w:rsidRPr="00A4325E">
        <w:t>Miestom realizácie predmetu zákazky</w:t>
      </w:r>
      <w:r w:rsidR="00BE4551" w:rsidRPr="00A4325E">
        <w:t>: Zimný štadión Ondreja Nepelu, Odbojárov 9, 831 04 Bratislava, bližšie popísané v</w:t>
      </w:r>
      <w:r w:rsidR="00BE4551" w:rsidRPr="00A4325E">
        <w:rPr>
          <w:rFonts w:cs="Calibri"/>
        </w:rPr>
        <w:t> </w:t>
      </w:r>
      <w:r w:rsidR="00BE4551" w:rsidRPr="00A4325E">
        <w:t>Pr</w:t>
      </w:r>
      <w:r w:rsidR="00BE4551" w:rsidRPr="00A4325E">
        <w:rPr>
          <w:rFonts w:cs="Proba Pro"/>
        </w:rPr>
        <w:t>í</w:t>
      </w:r>
      <w:r w:rsidR="00BE4551" w:rsidRPr="00A4325E">
        <w:t xml:space="preserve">lohe </w:t>
      </w:r>
      <w:r w:rsidR="00BE4551" w:rsidRPr="00A4325E">
        <w:rPr>
          <w:rFonts w:cs="Proba Pro"/>
        </w:rPr>
        <w:t>č</w:t>
      </w:r>
      <w:r w:rsidR="00BE4551" w:rsidRPr="00A4325E">
        <w:t xml:space="preserve">. </w:t>
      </w:r>
      <w:r w:rsidRPr="00A4325E">
        <w:t xml:space="preserve"> </w:t>
      </w:r>
      <w:r w:rsidR="00BE4551" w:rsidRPr="00A4325E">
        <w:t>B</w:t>
      </w:r>
      <w:r w:rsidRPr="00A4325E">
        <w:t>.</w:t>
      </w:r>
      <w:r w:rsidR="00BE4551" w:rsidRPr="00A4325E">
        <w:t>3</w:t>
      </w:r>
      <w:r w:rsidRPr="00A4325E">
        <w:t xml:space="preserve"> </w:t>
      </w:r>
      <w:r w:rsidR="000E7468">
        <w:t xml:space="preserve">až B.5 </w:t>
      </w:r>
      <w:r w:rsidRPr="00A4325E">
        <w:t>týchto súťažných podkladov</w:t>
      </w:r>
      <w:r w:rsidR="00AC7856" w:rsidRPr="00A4325E">
        <w:t>.</w:t>
      </w:r>
    </w:p>
    <w:p w14:paraId="4C50C8AD" w14:textId="77777777" w:rsidR="00B915BF" w:rsidRPr="00A4325E" w:rsidRDefault="00B915BF" w:rsidP="00E25A74">
      <w:pPr>
        <w:pStyle w:val="Heading3"/>
        <w:rPr>
          <w:rFonts w:ascii="Cambria" w:hAnsi="Cambria"/>
        </w:rPr>
      </w:pPr>
      <w:bookmarkStart w:id="373" w:name="_Toc12196256"/>
      <w:bookmarkStart w:id="374" w:name="_Ref14346950"/>
      <w:bookmarkStart w:id="375" w:name="_Ref14346954"/>
      <w:bookmarkStart w:id="376" w:name="_Toc31809020"/>
      <w:r w:rsidRPr="00A4325E">
        <w:rPr>
          <w:rFonts w:ascii="Cambria" w:hAnsi="Cambria"/>
        </w:rPr>
        <w:t>Termín realizácie predmetu zákazky</w:t>
      </w:r>
      <w:bookmarkEnd w:id="373"/>
      <w:bookmarkEnd w:id="374"/>
      <w:bookmarkEnd w:id="375"/>
      <w:bookmarkEnd w:id="376"/>
    </w:p>
    <w:p w14:paraId="59603BCF" w14:textId="748804DE" w:rsidR="00AC7856" w:rsidRPr="00A4325E" w:rsidRDefault="00AC7856" w:rsidP="00524913">
      <w:pPr>
        <w:pStyle w:val="Heading4"/>
      </w:pPr>
      <w:r w:rsidRPr="00A4325E">
        <w:t>Doba realizácie predmetu zákazky bude max. 1</w:t>
      </w:r>
      <w:r w:rsidR="001F018B">
        <w:t>3</w:t>
      </w:r>
      <w:r w:rsidRPr="00A4325E">
        <w:t>8 mesiacov od nadobudnutia účinnosti zmluvy 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59057C82" w14:textId="77777777" w:rsidR="00046EC7" w:rsidRPr="00A4325E" w:rsidRDefault="00046EC7" w:rsidP="00046EC7">
      <w:pPr>
        <w:pStyle w:val="Heading6"/>
      </w:pPr>
      <w:bookmarkStart w:id="377" w:name="_Toc12196257"/>
      <w:r w:rsidRPr="00E7116A">
        <w:rPr>
          <w:b/>
          <w:bCs/>
        </w:rPr>
        <w:t>Obdobie príprav</w:t>
      </w:r>
      <w:r w:rsidRPr="00A4325E">
        <w:t xml:space="preserve">: maximálne </w:t>
      </w:r>
      <w:r w:rsidRPr="00A4325E">
        <w:rPr>
          <w:b/>
          <w:bCs/>
        </w:rPr>
        <w:t>štyri (4) mesiace</w:t>
      </w:r>
      <w:r w:rsidRPr="00A4325E">
        <w:t xml:space="preserve"> odo dňa nadobudnutia účinnosti zmluvy;</w:t>
      </w:r>
    </w:p>
    <w:p w14:paraId="428671DA" w14:textId="77777777" w:rsidR="00046EC7" w:rsidRPr="00A4325E" w:rsidRDefault="00046EC7" w:rsidP="00046EC7">
      <w:pPr>
        <w:pStyle w:val="Heading6"/>
      </w:pPr>
      <w:r w:rsidRPr="00E7116A">
        <w:rPr>
          <w:b/>
          <w:bCs/>
        </w:rPr>
        <w:t>Obdobie obnovy</w:t>
      </w:r>
      <w:r w:rsidRPr="007856C4">
        <w:t>: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 (najneskôr však 18 mesiacov odo dňa nadobudnutia účinnosti zmluvy)</w:t>
      </w:r>
      <w:r w:rsidRPr="00A4325E">
        <w:t>;</w:t>
      </w:r>
    </w:p>
    <w:p w14:paraId="01942FA3" w14:textId="009E9774" w:rsidR="000E7468" w:rsidRPr="00A4325E" w:rsidRDefault="000E7468" w:rsidP="000E7468">
      <w:pPr>
        <w:pStyle w:val="Heading6"/>
      </w:pPr>
      <w:r w:rsidRPr="000E7468">
        <w:rPr>
          <w:b/>
          <w:bCs/>
        </w:rPr>
        <w:t>Obdobie garancie</w:t>
      </w:r>
      <w:r w:rsidRPr="00A4325E">
        <w:t xml:space="preserve">: maximálne </w:t>
      </w:r>
      <w:r w:rsidR="001F018B">
        <w:rPr>
          <w:b/>
          <w:bCs/>
        </w:rPr>
        <w:t>desať</w:t>
      </w:r>
      <w:r w:rsidRPr="00A4325E">
        <w:rPr>
          <w:b/>
          <w:bCs/>
        </w:rPr>
        <w:t xml:space="preserve"> (</w:t>
      </w:r>
      <w:r w:rsidR="001F018B">
        <w:rPr>
          <w:b/>
          <w:bCs/>
        </w:rPr>
        <w:t>10</w:t>
      </w:r>
      <w:r w:rsidRPr="00A4325E">
        <w:rPr>
          <w:b/>
          <w:bCs/>
        </w:rPr>
        <w:t>) rokov</w:t>
      </w:r>
      <w:r w:rsidRPr="00A4325E">
        <w:t xml:space="preserve"> odo dňa ukončenia </w:t>
      </w:r>
      <w:r>
        <w:t>o</w:t>
      </w:r>
      <w:r w:rsidRPr="00A4325E">
        <w:t>bnovy.</w:t>
      </w:r>
    </w:p>
    <w:p w14:paraId="08B51460" w14:textId="77777777" w:rsidR="00B915BF" w:rsidRPr="00A4325E" w:rsidRDefault="00B915BF" w:rsidP="00E25A74">
      <w:pPr>
        <w:pStyle w:val="Heading3"/>
        <w:rPr>
          <w:rFonts w:ascii="Cambria" w:hAnsi="Cambria"/>
        </w:rPr>
      </w:pPr>
      <w:bookmarkStart w:id="378" w:name="_Toc31809021"/>
      <w:r w:rsidRPr="00A4325E">
        <w:rPr>
          <w:rFonts w:ascii="Cambria" w:hAnsi="Cambria"/>
        </w:rPr>
        <w:lastRenderedPageBreak/>
        <w:t>Ďalšie požiadavky na realizáciu predmetu zákazky</w:t>
      </w:r>
      <w:bookmarkEnd w:id="377"/>
      <w:bookmarkEnd w:id="378"/>
      <w:r w:rsidRPr="00A4325E">
        <w:rPr>
          <w:rFonts w:ascii="Cambria" w:hAnsi="Cambria"/>
        </w:rPr>
        <w:t xml:space="preserve"> </w:t>
      </w:r>
    </w:p>
    <w:p w14:paraId="25DB5EB3" w14:textId="77777777" w:rsidR="00B915BF" w:rsidRPr="00A4325E" w:rsidRDefault="00B915BF" w:rsidP="00524913">
      <w:pPr>
        <w:pStyle w:val="Heading4"/>
      </w:pPr>
      <w:r w:rsidRPr="00A4325E">
        <w:t>Podrobný obsah realizácie predmetu zákazky a podmienky poskytovania súvisiacich tovarov, služieb a</w:t>
      </w:r>
      <w:r w:rsidRPr="00A4325E">
        <w:rPr>
          <w:rFonts w:cs="Calibri"/>
        </w:rPr>
        <w:t> </w:t>
      </w:r>
      <w:r w:rsidRPr="00A4325E">
        <w:t>stavebn</w:t>
      </w:r>
      <w:r w:rsidRPr="00A4325E">
        <w:rPr>
          <w:rFonts w:cs="Proba Pro"/>
        </w:rPr>
        <w:t>ý</w:t>
      </w:r>
      <w:r w:rsidRPr="00A4325E">
        <w:t>ch pr</w:t>
      </w:r>
      <w:r w:rsidRPr="00A4325E">
        <w:rPr>
          <w:rFonts w:cs="Proba Pro"/>
        </w:rPr>
        <w:t>á</w:t>
      </w:r>
      <w:r w:rsidRPr="00A4325E">
        <w:t>c s</w:t>
      </w:r>
      <w:r w:rsidRPr="00A4325E">
        <w:rPr>
          <w:rFonts w:cs="Proba Pro"/>
        </w:rPr>
        <w:t>ú</w:t>
      </w:r>
      <w:r w:rsidRPr="00A4325E">
        <w:t xml:space="preserve"> </w:t>
      </w:r>
      <w:r w:rsidRPr="00A4325E">
        <w:rPr>
          <w:rFonts w:cs="Proba Pro"/>
        </w:rPr>
        <w:t>š</w:t>
      </w:r>
      <w:r w:rsidRPr="00A4325E">
        <w:t>pecifikovan</w:t>
      </w:r>
      <w:r w:rsidRPr="00A4325E">
        <w:rPr>
          <w:rFonts w:cs="Proba Pro"/>
        </w:rPr>
        <w:t>é</w:t>
      </w:r>
      <w:r w:rsidRPr="00A4325E">
        <w:t xml:space="preserve"> v</w:t>
      </w:r>
      <w:r w:rsidRPr="00A4325E">
        <w:rPr>
          <w:rFonts w:cs="Calibri"/>
        </w:rPr>
        <w:t> </w:t>
      </w:r>
      <w:r w:rsidRPr="00A4325E">
        <w:t>n</w:t>
      </w:r>
      <w:r w:rsidRPr="00A4325E">
        <w:rPr>
          <w:rFonts w:cs="Proba Pro"/>
        </w:rPr>
        <w:t>á</w:t>
      </w:r>
      <w:r w:rsidRPr="00A4325E">
        <w:t>vrhu zml</w:t>
      </w:r>
      <w:r w:rsidRPr="00A4325E">
        <w:rPr>
          <w:rFonts w:cs="Proba Pro"/>
        </w:rPr>
        <w:t>ú</w:t>
      </w:r>
      <w:r w:rsidRPr="00A4325E">
        <w:t>v uveden</w:t>
      </w:r>
      <w:r w:rsidRPr="00A4325E">
        <w:rPr>
          <w:rFonts w:cs="Proba Pro"/>
        </w:rPr>
        <w:t>ý</w:t>
      </w:r>
      <w:r w:rsidRPr="00A4325E">
        <w:t>ch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pova</w:t>
      </w:r>
      <w:r w:rsidRPr="00A4325E">
        <w:rPr>
          <w:rFonts w:cs="Proba Pro"/>
        </w:rPr>
        <w:t>ž</w:t>
      </w:r>
      <w:r w:rsidRPr="00A4325E">
        <w:t>uje v</w:t>
      </w:r>
      <w:r w:rsidRPr="00A4325E">
        <w:rPr>
          <w:rFonts w:cs="Proba Pro"/>
        </w:rPr>
        <w:t>š</w:t>
      </w:r>
      <w:r w:rsidRPr="00A4325E">
        <w:t>etky obchodn</w:t>
      </w:r>
      <w:r w:rsidRPr="00A4325E">
        <w:rPr>
          <w:rFonts w:cs="Proba Pro"/>
        </w:rPr>
        <w:t>é</w:t>
      </w:r>
      <w:r w:rsidRPr="00A4325E">
        <w:t xml:space="preserve"> podmienky za s</w:t>
      </w:r>
      <w:r w:rsidRPr="00A4325E">
        <w:rPr>
          <w:rFonts w:cs="Proba Pro"/>
        </w:rPr>
        <w:t>úč</w:t>
      </w:r>
      <w:r w:rsidRPr="00A4325E">
        <w:t>as</w:t>
      </w:r>
      <w:r w:rsidRPr="00A4325E">
        <w:rPr>
          <w:rFonts w:cs="Proba Pro"/>
        </w:rPr>
        <w:t>ť</w:t>
      </w:r>
      <w:r w:rsidRPr="00A4325E">
        <w:t xml:space="preserve"> predmetu zákazky (upravujúce spôsob jeho realizácie).</w:t>
      </w:r>
    </w:p>
    <w:p w14:paraId="6BCCB8DD" w14:textId="77777777" w:rsidR="00B915BF" w:rsidRPr="00A4325E" w:rsidRDefault="00B915BF" w:rsidP="00B915BF">
      <w:pPr>
        <w:rPr>
          <w:rFonts w:cs="Arial"/>
          <w:szCs w:val="20"/>
        </w:rPr>
      </w:pPr>
      <w:r w:rsidRPr="00A4325E">
        <w:rPr>
          <w:rFonts w:cs="Arial"/>
          <w:szCs w:val="20"/>
        </w:rPr>
        <w:t xml:space="preserve"> </w:t>
      </w:r>
    </w:p>
    <w:p w14:paraId="27DCED33" w14:textId="77777777" w:rsidR="00B915BF" w:rsidRPr="00A4325E" w:rsidRDefault="00B915BF" w:rsidP="00B915BF">
      <w:pPr>
        <w:ind w:left="709"/>
        <w:rPr>
          <w:rFonts w:eastAsiaTheme="majorEastAsia" w:cs="Arial"/>
          <w:b/>
          <w:szCs w:val="20"/>
        </w:rPr>
      </w:pPr>
      <w:r w:rsidRPr="00A4325E">
        <w:rPr>
          <w:rFonts w:eastAsiaTheme="majorEastAsia" w:cs="Arial"/>
          <w:b/>
          <w:szCs w:val="20"/>
        </w:rPr>
        <w:t>Prílohy Časti B. Súťažných podkladov</w:t>
      </w:r>
    </w:p>
    <w:p w14:paraId="61847B31" w14:textId="77777777" w:rsidR="00B915BF" w:rsidRPr="00A4325E" w:rsidRDefault="00B915BF" w:rsidP="00B915BF">
      <w:pPr>
        <w:ind w:left="2127" w:hanging="1418"/>
      </w:pPr>
      <w:r w:rsidRPr="00A4325E">
        <w:rPr>
          <w:rFonts w:cs="Arial"/>
          <w:szCs w:val="20"/>
        </w:rPr>
        <w:t>Príloha č. B.1</w:t>
      </w:r>
      <w:r w:rsidRPr="00A4325E">
        <w:rPr>
          <w:rFonts w:cs="Arial"/>
          <w:szCs w:val="20"/>
        </w:rPr>
        <w:tab/>
      </w:r>
      <w:r w:rsidRPr="00A4325E">
        <w:t xml:space="preserve">Minimálny </w:t>
      </w:r>
      <w:r w:rsidRPr="00A4325E">
        <w:rPr>
          <w:rFonts w:cs="Arial"/>
          <w:szCs w:val="20"/>
        </w:rPr>
        <w:t>rozsah</w:t>
      </w:r>
      <w:r w:rsidRPr="00A4325E">
        <w:t xml:space="preserve"> povinných opatrení</w:t>
      </w:r>
    </w:p>
    <w:p w14:paraId="3276F373" w14:textId="77777777" w:rsidR="00B915BF" w:rsidRPr="00A4325E" w:rsidRDefault="00B915BF" w:rsidP="00B915BF">
      <w:pPr>
        <w:ind w:left="2127" w:hanging="1418"/>
        <w:rPr>
          <w:rFonts w:cs="Arial"/>
          <w:szCs w:val="20"/>
        </w:rPr>
      </w:pPr>
      <w:r w:rsidRPr="00A4325E">
        <w:t>Príloha č. B.2</w:t>
      </w:r>
      <w:r w:rsidRPr="00A4325E">
        <w:tab/>
        <w:t>Navrhované opatrenia (vzorový formulár)</w:t>
      </w:r>
    </w:p>
    <w:p w14:paraId="186644CB" w14:textId="458E560F" w:rsidR="00B915BF" w:rsidRDefault="00B915BF" w:rsidP="00B915BF">
      <w:pPr>
        <w:ind w:left="2127" w:hanging="1418"/>
      </w:pPr>
      <w:r w:rsidRPr="00A4325E">
        <w:rPr>
          <w:rFonts w:cs="Arial"/>
          <w:szCs w:val="20"/>
        </w:rPr>
        <w:t xml:space="preserve">Príloha č. B.3  </w:t>
      </w:r>
      <w:r w:rsidRPr="00A4325E">
        <w:rPr>
          <w:rFonts w:cs="Arial"/>
          <w:szCs w:val="20"/>
        </w:rPr>
        <w:tab/>
        <w:t xml:space="preserve">Opis súčasného stavu budovy a charakteristika súčasného stavu spotreby energie budovy – </w:t>
      </w:r>
      <w:r w:rsidRPr="00A4325E">
        <w:t xml:space="preserve"> </w:t>
      </w:r>
      <w:r w:rsidR="00BE4551" w:rsidRPr="00A4325E">
        <w:t>Zimný štadión Ondreja Nepelu</w:t>
      </w:r>
    </w:p>
    <w:p w14:paraId="00885CA6" w14:textId="4F70D602" w:rsidR="007000CC" w:rsidRDefault="007000CC" w:rsidP="007000CC">
      <w:pPr>
        <w:ind w:left="2127" w:hanging="1418"/>
      </w:pPr>
      <w:r>
        <w:t>Príloha č. B.4</w:t>
      </w:r>
      <w:r>
        <w:tab/>
        <w:t>Overenie skutkového stavu - Umelé osvetlenie a vnútorné silnoprúdové rozvody – Hala A</w:t>
      </w:r>
    </w:p>
    <w:p w14:paraId="55EA1BEA" w14:textId="3DBC9246" w:rsidR="007000CC" w:rsidRPr="00A4325E" w:rsidRDefault="007000CC" w:rsidP="007000CC">
      <w:pPr>
        <w:ind w:left="2127" w:hanging="1418"/>
        <w:rPr>
          <w:rFonts w:cs="Arial"/>
          <w:szCs w:val="20"/>
        </w:rPr>
      </w:pPr>
      <w:r>
        <w:t>Príloha č. B.5</w:t>
      </w:r>
      <w:r>
        <w:tab/>
        <w:t>Overenie skutkového stavu - Umelé osvetlenie a vnútorné silnoprúdové rozvody - Hala B</w:t>
      </w:r>
    </w:p>
    <w:p w14:paraId="2669D433" w14:textId="77777777" w:rsidR="00B915BF" w:rsidRPr="00A4325E" w:rsidRDefault="00B915BF" w:rsidP="00BE4551">
      <w:pPr>
        <w:rPr>
          <w:rFonts w:cs="Arial"/>
          <w:szCs w:val="20"/>
        </w:rPr>
      </w:pPr>
      <w:r w:rsidRPr="00A4325E" w:rsidDel="007704E0">
        <w:rPr>
          <w:rFonts w:eastAsiaTheme="majorEastAsia" w:cstheme="majorBidi"/>
        </w:rPr>
        <w:t xml:space="preserve"> </w:t>
      </w:r>
    </w:p>
    <w:p w14:paraId="44FE61B3" w14:textId="77777777" w:rsidR="00B915BF" w:rsidRPr="00A4325E" w:rsidRDefault="00B915BF" w:rsidP="00B915BF">
      <w:pPr>
        <w:spacing w:after="0" w:line="240" w:lineRule="auto"/>
        <w:jc w:val="left"/>
        <w:rPr>
          <w:rFonts w:cs="Arial"/>
          <w:szCs w:val="20"/>
        </w:rPr>
      </w:pP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7777777" w:rsidR="00065154" w:rsidRPr="00A4325E" w:rsidRDefault="00065154" w:rsidP="00065154">
      <w:pPr>
        <w:pStyle w:val="Heading1"/>
      </w:pPr>
      <w:bookmarkStart w:id="379" w:name="_Toc4416503"/>
      <w:bookmarkStart w:id="380" w:name="_Toc4416638"/>
      <w:bookmarkStart w:id="381" w:name="_Toc4416932"/>
      <w:bookmarkStart w:id="382" w:name="_Toc4416981"/>
      <w:bookmarkStart w:id="383" w:name="_Toc31809022"/>
      <w:r w:rsidRPr="00A4325E">
        <w:lastRenderedPageBreak/>
        <w:t>Spôsob určenia ceny</w:t>
      </w:r>
      <w:bookmarkEnd w:id="354"/>
      <w:bookmarkEnd w:id="379"/>
      <w:bookmarkEnd w:id="380"/>
      <w:bookmarkEnd w:id="381"/>
      <w:bookmarkEnd w:id="382"/>
      <w:bookmarkEnd w:id="383"/>
    </w:p>
    <w:p w14:paraId="0EF6F499" w14:textId="77777777" w:rsidR="00065154" w:rsidRPr="00A4325E" w:rsidRDefault="00065154" w:rsidP="00E25A74">
      <w:pPr>
        <w:pStyle w:val="Heading3"/>
        <w:rPr>
          <w:rFonts w:ascii="Cambria" w:hAnsi="Cambria"/>
        </w:rPr>
      </w:pPr>
      <w:bookmarkStart w:id="384" w:name="_Toc400006306"/>
      <w:bookmarkStart w:id="385" w:name="_Toc444084985"/>
      <w:bookmarkStart w:id="386" w:name="_Toc4416639"/>
      <w:bookmarkStart w:id="387" w:name="_Toc4416933"/>
      <w:bookmarkStart w:id="388" w:name="_Toc4416982"/>
      <w:bookmarkStart w:id="389" w:name="_Toc31809023"/>
      <w:r w:rsidRPr="00A4325E">
        <w:rPr>
          <w:rFonts w:ascii="Cambria" w:hAnsi="Cambria"/>
        </w:rPr>
        <w:t>Stanovenie ceny za predmet zákazky</w:t>
      </w:r>
      <w:bookmarkEnd w:id="384"/>
      <w:bookmarkEnd w:id="385"/>
      <w:bookmarkEnd w:id="386"/>
      <w:bookmarkEnd w:id="387"/>
      <w:bookmarkEnd w:id="388"/>
      <w:bookmarkEnd w:id="389"/>
      <w:r w:rsidRPr="00A4325E">
        <w:rPr>
          <w:rFonts w:ascii="Cambria" w:hAnsi="Cambria"/>
        </w:rPr>
        <w:t xml:space="preserve"> </w:t>
      </w:r>
    </w:p>
    <w:p w14:paraId="33124D73" w14:textId="77777777" w:rsidR="00065154" w:rsidRPr="00A4325E" w:rsidRDefault="00065154" w:rsidP="00524913">
      <w:pPr>
        <w:pStyle w:val="Heading4"/>
      </w:pPr>
      <w:bookmarkStart w:id="390" w:name="_Toc400006307"/>
      <w:bookmarkStart w:id="391" w:name="_Toc444084986"/>
      <w:bookmarkStart w:id="392" w:name="_Toc4416640"/>
      <w:bookmarkStart w:id="393" w:name="_Toc4416934"/>
      <w:bookmarkStart w:id="394"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95" w:name="_Toc31809024"/>
      <w:r w:rsidRPr="00A4325E">
        <w:rPr>
          <w:rFonts w:ascii="Cambria" w:hAnsi="Cambria"/>
        </w:rPr>
        <w:t>Predloženie ceny za predmet zákazky</w:t>
      </w:r>
      <w:bookmarkEnd w:id="390"/>
      <w:bookmarkEnd w:id="391"/>
      <w:bookmarkEnd w:id="392"/>
      <w:bookmarkEnd w:id="393"/>
      <w:bookmarkEnd w:id="394"/>
      <w:bookmarkEnd w:id="395"/>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19E0CEAF" w14:textId="64561B78" w:rsidR="00047F6C" w:rsidRPr="00A4325E" w:rsidRDefault="00047F6C" w:rsidP="00524913">
      <w:pPr>
        <w:pStyle w:val="Heading4"/>
      </w:pPr>
      <w:bookmarkStart w:id="396" w:name="_Hlk13568137"/>
      <w:r w:rsidRPr="00A4325E">
        <w:t>Uchádzač v návrhu na plnenie kritérií (formulár C.1 súťažných podkladov) a</w:t>
      </w:r>
      <w:r w:rsidRPr="00A4325E">
        <w:rPr>
          <w:rFonts w:cs="Calibri"/>
        </w:rPr>
        <w:t> </w:t>
      </w:r>
      <w:r w:rsidRPr="00A4325E">
        <w:t>v</w:t>
      </w:r>
      <w:r w:rsidRPr="00A4325E">
        <w:rPr>
          <w:rFonts w:cs="Calibri"/>
        </w:rPr>
        <w:t> </w:t>
      </w:r>
      <w:r w:rsidRPr="00A4325E">
        <w:t>n</w:t>
      </w:r>
      <w:r w:rsidRPr="00A4325E">
        <w:rPr>
          <w:rFonts w:cs="Proba Pro"/>
        </w:rPr>
        <w:t>á</w:t>
      </w:r>
      <w:r w:rsidRPr="00A4325E">
        <w:t>vrhu na realiz</w:t>
      </w:r>
      <w:r w:rsidRPr="00A4325E">
        <w:rPr>
          <w:rFonts w:cs="Proba Pro"/>
        </w:rPr>
        <w:t>á</w:t>
      </w:r>
      <w:r w:rsidRPr="00A4325E">
        <w:t>ciu opatren</w:t>
      </w:r>
      <w:r w:rsidRPr="00A4325E">
        <w:rPr>
          <w:rFonts w:cs="Proba Pro"/>
        </w:rPr>
        <w:t>í</w:t>
      </w:r>
      <w:r w:rsidRPr="00A4325E">
        <w:t xml:space="preserve"> (formul</w:t>
      </w:r>
      <w:r w:rsidRPr="00A4325E">
        <w:rPr>
          <w:rFonts w:cs="Proba Pro"/>
        </w:rPr>
        <w:t>á</w:t>
      </w:r>
      <w:r w:rsidRPr="00A4325E">
        <w:t>r B.2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uvedie navrhovan</w:t>
      </w:r>
      <w:r w:rsidRPr="00A4325E">
        <w:rPr>
          <w:rFonts w:cs="Proba Pro"/>
        </w:rPr>
        <w:t>ú</w:t>
      </w:r>
      <w:r w:rsidRPr="00A4325E">
        <w:t xml:space="preserve"> celkovú cenu vrátane dane z pridanej hodnoty (ďalej len „</w:t>
      </w:r>
      <w:r w:rsidRPr="00A4325E">
        <w:rPr>
          <w:b/>
        </w:rPr>
        <w:t>DPH</w:t>
      </w:r>
      <w:r w:rsidRPr="00A4325E">
        <w:t xml:space="preserve">“), ktorú bude Verejný obstarávateľ musieť zaplatiť úspešnému uchádzačovi na základe faktúry, a to vo výške 20 % z ceny bez DPH. Pri vypĺňaní jednotlivých položiek Prílohy č. C1 Návrh na plnenie kritérií uchádzač teda uvedie cenu bez DPH, sadzbu DPH a cenu vrátane DPH. </w:t>
      </w:r>
    </w:p>
    <w:p w14:paraId="6065C658" w14:textId="77777777" w:rsidR="00047F6C" w:rsidRPr="00A4325E" w:rsidRDefault="00047F6C" w:rsidP="00524913">
      <w:pPr>
        <w:pStyle w:val="Heading4"/>
        <w:numPr>
          <w:ilvl w:val="0"/>
          <w:numId w:val="0"/>
        </w:numPr>
        <w:ind w:left="709"/>
      </w:pPr>
      <w:r w:rsidRPr="00A4325E">
        <w:t>Hodnotená bude celková cena s DPH.</w:t>
      </w:r>
    </w:p>
    <w:p w14:paraId="3B7715B4" w14:textId="77777777" w:rsidR="00047F6C" w:rsidRPr="00A4325E" w:rsidRDefault="00047F6C" w:rsidP="00524913">
      <w:pPr>
        <w:pStyle w:val="Heading4"/>
        <w:numPr>
          <w:ilvl w:val="0"/>
          <w:numId w:val="0"/>
        </w:numPr>
        <w:ind w:left="709"/>
      </w:pPr>
      <w:r w:rsidRPr="00A4325E">
        <w:t>Uchádzač zároveň uvedie, či je alebo nie je registrovaným platiteľom DPH v Slovenskej republike</w:t>
      </w:r>
      <w:bookmarkEnd w:id="396"/>
      <w:r w:rsidRPr="00A4325E">
        <w:t xml:space="preserve">. </w:t>
      </w:r>
    </w:p>
    <w:p w14:paraId="62887E45" w14:textId="77777777" w:rsidR="00047F6C" w:rsidRPr="00A4325E" w:rsidRDefault="00047F6C" w:rsidP="00524913">
      <w:pPr>
        <w:pStyle w:val="Heading4"/>
      </w:pPr>
      <w:r w:rsidRPr="00A4325E">
        <w:t>C</w:t>
      </w:r>
      <w:bookmarkStart w:id="397" w:name="_Hlk14250010"/>
      <w:r w:rsidRPr="00A4325E">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 Hodnoty uvedené v</w:t>
      </w:r>
      <w:r w:rsidRPr="00A4325E">
        <w:rPr>
          <w:rFonts w:cs="Calibri"/>
        </w:rPr>
        <w:t> </w:t>
      </w:r>
      <w:r w:rsidRPr="00A4325E">
        <w:t>t</w:t>
      </w:r>
      <w:r w:rsidRPr="00A4325E">
        <w:rPr>
          <w:rFonts w:cs="Proba Pro"/>
        </w:rPr>
        <w:t>ý</w:t>
      </w:r>
      <w:r w:rsidRPr="00A4325E">
        <w:t>chto pr</w:t>
      </w:r>
      <w:r w:rsidRPr="00A4325E">
        <w:rPr>
          <w:rFonts w:cs="Proba Pro"/>
        </w:rPr>
        <w:t>í</w:t>
      </w:r>
      <w:r w:rsidRPr="00A4325E">
        <w:t>loh</w:t>
      </w:r>
      <w:r w:rsidRPr="00A4325E">
        <w:rPr>
          <w:rFonts w:cs="Proba Pro"/>
        </w:rPr>
        <w:t>á</w:t>
      </w:r>
      <w:r w:rsidRPr="00A4325E">
        <w:t>ch musia by</w:t>
      </w:r>
      <w:r w:rsidRPr="00A4325E">
        <w:rPr>
          <w:rFonts w:cs="Proba Pro"/>
        </w:rPr>
        <w:t>ť</w:t>
      </w:r>
      <w:r w:rsidRPr="00A4325E">
        <w:t xml:space="preserve"> s</w:t>
      </w:r>
      <w:r w:rsidRPr="00A4325E">
        <w:rPr>
          <w:rFonts w:cs="Proba Pro"/>
        </w:rPr>
        <w:t>ú</w:t>
      </w:r>
      <w:r w:rsidRPr="00A4325E">
        <w:t>ladn</w:t>
      </w:r>
      <w:r w:rsidRPr="00A4325E">
        <w:rPr>
          <w:rFonts w:cs="Proba Pro"/>
        </w:rPr>
        <w:t>é</w:t>
      </w:r>
      <w:bookmarkEnd w:id="397"/>
      <w:r w:rsidRPr="00A4325E">
        <w:t>.</w:t>
      </w:r>
    </w:p>
    <w:p w14:paraId="2F5FD423" w14:textId="2960FBC7" w:rsidR="00065154" w:rsidRPr="00A4325E" w:rsidRDefault="00047F6C"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vrhu zmluvy,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zahrnie v</w:t>
      </w:r>
      <w:r w:rsidRPr="00A4325E">
        <w:rPr>
          <w:rFonts w:cs="Proba Pro"/>
        </w:rPr>
        <w:t>š</w:t>
      </w:r>
      <w:r w:rsidRPr="00A4325E">
        <w:t>etky n</w:t>
      </w:r>
      <w:r w:rsidRPr="00A4325E">
        <w:rPr>
          <w:rFonts w:cs="Proba Pro"/>
        </w:rPr>
        <w:t>á</w:t>
      </w:r>
      <w:r w:rsidRPr="00A4325E">
        <w:t>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 Cena mus</w:t>
      </w:r>
      <w:r w:rsidRPr="00A4325E">
        <w:rPr>
          <w:rFonts w:cs="Proba Pro"/>
        </w:rPr>
        <w:t>í</w:t>
      </w:r>
      <w:r w:rsidRPr="00A4325E">
        <w:t xml:space="preserve"> zah</w:t>
      </w:r>
      <w:r w:rsidRPr="00A4325E">
        <w:rPr>
          <w:rFonts w:cs="Proba Pro"/>
        </w:rPr>
        <w:t>ŕň</w:t>
      </w:r>
      <w:r w:rsidRPr="00A4325E">
        <w:t>a</w:t>
      </w:r>
      <w:r w:rsidRPr="00A4325E">
        <w:rPr>
          <w:rFonts w:cs="Proba Pro"/>
        </w:rPr>
        <w:t>ť</w:t>
      </w:r>
      <w:r w:rsidRPr="00A4325E">
        <w:t xml:space="preserve"> v</w:t>
      </w:r>
      <w:r w:rsidRPr="00A4325E">
        <w:rPr>
          <w:rFonts w:cs="Proba Pro"/>
        </w:rPr>
        <w:t>š</w:t>
      </w:r>
      <w:r w:rsidRPr="00A4325E">
        <w:t>etky ekonomicky od</w:t>
      </w:r>
      <w:r w:rsidRPr="00A4325E">
        <w:rPr>
          <w:rFonts w:cs="Proba Pro"/>
        </w:rPr>
        <w:t>ô</w:t>
      </w:r>
      <w:r w:rsidRPr="00A4325E">
        <w:t>vodnen</w:t>
      </w:r>
      <w:r w:rsidRPr="00A4325E">
        <w:rPr>
          <w:rFonts w:cs="Proba Pro"/>
        </w:rPr>
        <w:t>é</w:t>
      </w:r>
      <w:r w:rsidRPr="00A4325E">
        <w:t xml:space="preserve"> n</w:t>
      </w:r>
      <w:r w:rsidRPr="00A4325E">
        <w:rPr>
          <w:rFonts w:cs="Proba Pro"/>
        </w:rPr>
        <w:t>á</w:t>
      </w:r>
      <w:r w:rsidRPr="00A4325E">
        <w:t>klady uch</w:t>
      </w:r>
      <w:r w:rsidRPr="00A4325E">
        <w:rPr>
          <w:rFonts w:cs="Proba Pro"/>
        </w:rPr>
        <w:t>á</w:t>
      </w:r>
      <w:r w:rsidRPr="00A4325E">
        <w:t>dza</w:t>
      </w:r>
      <w:r w:rsidRPr="00A4325E">
        <w:rPr>
          <w:rFonts w:cs="Proba Pro"/>
        </w:rPr>
        <w:t>č</w:t>
      </w:r>
      <w:r w:rsidRPr="00A4325E">
        <w:t>a na predmet z</w:t>
      </w:r>
      <w:r w:rsidRPr="00A4325E">
        <w:rPr>
          <w:rFonts w:cs="Proba Pro"/>
        </w:rPr>
        <w:t>á</w:t>
      </w:r>
      <w:r w:rsidRPr="00A4325E">
        <w:t>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r w:rsidR="00065154" w:rsidRPr="00A4325E">
        <w:t>.</w:t>
      </w:r>
    </w:p>
    <w:p w14:paraId="0A5A1BF5"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C. Súťažných podkladov</w:t>
      </w:r>
    </w:p>
    <w:p w14:paraId="3DEF464B" w14:textId="77777777" w:rsidR="00065154" w:rsidRPr="00A4325E" w:rsidRDefault="00065154" w:rsidP="00065154">
      <w:pPr>
        <w:ind w:left="1985"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8" w:name="_Toc4416504"/>
      <w:bookmarkStart w:id="399" w:name="_Toc4416641"/>
      <w:bookmarkStart w:id="400" w:name="_Toc4416935"/>
      <w:bookmarkStart w:id="401" w:name="_Toc4416984"/>
      <w:bookmarkStart w:id="402" w:name="_Toc31809025"/>
      <w:r w:rsidRPr="00A4325E">
        <w:lastRenderedPageBreak/>
        <w:t>Obchodné podmienky</w:t>
      </w:r>
      <w:bookmarkEnd w:id="398"/>
      <w:bookmarkEnd w:id="399"/>
      <w:bookmarkEnd w:id="400"/>
      <w:bookmarkEnd w:id="401"/>
      <w:bookmarkEnd w:id="402"/>
    </w:p>
    <w:p w14:paraId="491C05AD" w14:textId="77777777" w:rsidR="00065154" w:rsidRPr="00A4325E" w:rsidRDefault="00065154" w:rsidP="00E25A74">
      <w:pPr>
        <w:pStyle w:val="Heading3"/>
        <w:rPr>
          <w:rFonts w:ascii="Cambria" w:hAnsi="Cambria"/>
        </w:rPr>
      </w:pPr>
      <w:bookmarkStart w:id="403" w:name="_Toc444084988"/>
      <w:bookmarkStart w:id="404" w:name="_Toc4416642"/>
      <w:bookmarkStart w:id="405" w:name="_Toc4416936"/>
      <w:bookmarkStart w:id="406" w:name="_Toc4416985"/>
      <w:bookmarkStart w:id="407" w:name="_Toc31809026"/>
      <w:r w:rsidRPr="00A4325E">
        <w:rPr>
          <w:rFonts w:ascii="Cambria" w:hAnsi="Cambria"/>
        </w:rPr>
        <w:t>Podmienky uzatvorenia zmluvy</w:t>
      </w:r>
      <w:bookmarkEnd w:id="403"/>
      <w:bookmarkEnd w:id="404"/>
      <w:bookmarkEnd w:id="405"/>
      <w:bookmarkEnd w:id="406"/>
      <w:bookmarkEnd w:id="407"/>
    </w:p>
    <w:p w14:paraId="53129537" w14:textId="77777777" w:rsidR="00CE56D0" w:rsidRPr="00A4325E" w:rsidRDefault="00065154" w:rsidP="00524913">
      <w:pPr>
        <w:pStyle w:val="Heading4"/>
      </w:pPr>
      <w:r w:rsidRPr="00A4325E">
        <w:t>Medzi Verejným obstarávateľom a úspešným uchádzačom ako poskytovateľom bude uzavretá Zmluva o</w:t>
      </w:r>
      <w:r w:rsidRPr="00A4325E">
        <w:rPr>
          <w:rFonts w:cs="Calibri"/>
        </w:rPr>
        <w:t> </w:t>
      </w:r>
      <w:r w:rsidRPr="00A4325E">
        <w:t>energetickej efekt</w:t>
      </w:r>
      <w:r w:rsidRPr="00A4325E">
        <w:rPr>
          <w:rFonts w:cs="Proba Pro"/>
        </w:rPr>
        <w:t>í</w:t>
      </w:r>
      <w:r w:rsidRPr="00A4325E">
        <w:t>vnosti uzatvoren</w:t>
      </w:r>
      <w:r w:rsidRPr="00A4325E">
        <w:rPr>
          <w:rFonts w:cs="Proba Pro"/>
        </w:rPr>
        <w:t>á</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 xml:space="preserve">kona o energetickej efektívnosti za podmienok uvedených nižšie. </w:t>
      </w:r>
    </w:p>
    <w:p w14:paraId="0AF330E1" w14:textId="77777777" w:rsidR="00236010" w:rsidRPr="00A4325E" w:rsidRDefault="00CE56D0" w:rsidP="00524913">
      <w:pPr>
        <w:pStyle w:val="Heading4"/>
      </w:pPr>
      <w:r w:rsidRPr="00A4325E">
        <w:t xml:space="preserve">Záujemca/uchádzač </w:t>
      </w:r>
      <w:r w:rsidR="00236010" w:rsidRPr="00A4325E">
        <w:t>predloží vyplnený a oprávnenou osobou uchádzača podpísaný návrh zmluvy v jednom vyhotovení aj s</w:t>
      </w:r>
      <w:r w:rsidR="00236010" w:rsidRPr="00A4325E">
        <w:rPr>
          <w:rFonts w:cs="Calibri"/>
        </w:rPr>
        <w:t> </w:t>
      </w:r>
      <w:r w:rsidR="00236010" w:rsidRPr="00A4325E">
        <w:t>pr</w:t>
      </w:r>
      <w:r w:rsidR="00236010" w:rsidRPr="00A4325E">
        <w:rPr>
          <w:rFonts w:cs="Proba Pro"/>
        </w:rPr>
        <w:t>í</w:t>
      </w:r>
      <w:r w:rsidR="00236010" w:rsidRPr="00A4325E">
        <w:t>slu</w:t>
      </w:r>
      <w:r w:rsidR="00236010" w:rsidRPr="00A4325E">
        <w:rPr>
          <w:rFonts w:cs="Proba Pro"/>
        </w:rPr>
        <w:t>š</w:t>
      </w:r>
      <w:r w:rsidR="00236010" w:rsidRPr="00A4325E">
        <w:t>n</w:t>
      </w:r>
      <w:r w:rsidR="00236010" w:rsidRPr="00A4325E">
        <w:rPr>
          <w:rFonts w:cs="Proba Pro"/>
        </w:rPr>
        <w:t>ý</w:t>
      </w:r>
      <w:r w:rsidR="00236010" w:rsidRPr="00A4325E">
        <w:t>mi pr</w:t>
      </w:r>
      <w:r w:rsidR="00236010" w:rsidRPr="00A4325E">
        <w:rPr>
          <w:rFonts w:cs="Proba Pro"/>
        </w:rPr>
        <w:t>í</w:t>
      </w:r>
      <w:r w:rsidR="00236010" w:rsidRPr="00A4325E">
        <w:t xml:space="preserve">lohami </w:t>
      </w:r>
      <w:r w:rsidRPr="00A4325E">
        <w:t xml:space="preserve">vo </w:t>
      </w:r>
      <w:r w:rsidR="00236010" w:rsidRPr="00A4325E">
        <w:t>svojej:</w:t>
      </w:r>
    </w:p>
    <w:p w14:paraId="2EA6EFAC" w14:textId="7644B4B2" w:rsidR="00236010" w:rsidRPr="00A4325E" w:rsidRDefault="00236010" w:rsidP="005B3A17">
      <w:pPr>
        <w:pStyle w:val="Heading6"/>
      </w:pPr>
      <w:r w:rsidRPr="00A4325E">
        <w:t>základnej</w:t>
      </w:r>
      <w:r w:rsidR="00CE56D0" w:rsidRPr="00A4325E">
        <w:t xml:space="preserve"> ponuke </w:t>
      </w:r>
      <w:r w:rsidRPr="00A4325E">
        <w:t>podľa vzoru zmluvy uvedenej v Prílohe č. D.1týchto súťažných podkladov,</w:t>
      </w:r>
    </w:p>
    <w:p w14:paraId="55455B58" w14:textId="77777777" w:rsidR="00CE56D0" w:rsidRPr="00A4325E" w:rsidRDefault="00236010" w:rsidP="005B3A17">
      <w:pPr>
        <w:pStyle w:val="Heading6"/>
      </w:pPr>
      <w:r w:rsidRPr="00A4325E">
        <w:t>konečnej ponuke podľa vzoru zmluvy uvedenej  vo výzve na predloženie konečnej ponuky</w:t>
      </w:r>
      <w:r w:rsidR="00CE56D0" w:rsidRPr="00A4325E">
        <w:t>.</w:t>
      </w:r>
    </w:p>
    <w:p w14:paraId="60CE3235" w14:textId="77777777" w:rsidR="00CE56D0" w:rsidRPr="00A4325E" w:rsidRDefault="00CE56D0" w:rsidP="00524913">
      <w:pPr>
        <w:pStyle w:val="Heading4"/>
      </w:pPr>
      <w:r w:rsidRPr="00A4325E">
        <w:t xml:space="preserve">Uzavretá zmluva nesmie byť v rozpore </w:t>
      </w:r>
      <w:r w:rsidR="00236010" w:rsidRPr="00A4325E">
        <w:t>výzvou na predloženie konečnej ponuky</w:t>
      </w:r>
      <w:r w:rsidRPr="00A4325E">
        <w:t xml:space="preserve"> a s konečnou ponukou predloženou úspešným uchádzačom.</w:t>
      </w:r>
    </w:p>
    <w:p w14:paraId="61690307" w14:textId="77777777" w:rsidR="00CE56D0" w:rsidRPr="00A4325E" w:rsidRDefault="00CE56D0" w:rsidP="00524913">
      <w:pPr>
        <w:pStyle w:val="Heading4"/>
      </w:pPr>
      <w:r w:rsidRPr="00A4325E">
        <w:t xml:space="preserve">Obchodné podmienky poskytnutia predmetu zákazky </w:t>
      </w:r>
      <w:r w:rsidR="00236010" w:rsidRPr="00A4325E">
        <w:t>výzvy na predloženie konečnej ponuky</w:t>
      </w:r>
      <w:r w:rsidRPr="00A4325E">
        <w:t xml:space="preserve"> sú záväzn</w:t>
      </w:r>
      <w:r w:rsidR="00236010" w:rsidRPr="00A4325E">
        <w:t>é</w:t>
      </w:r>
      <w:r w:rsidRPr="00A4325E">
        <w:t xml:space="preserve"> pre poskytnutie </w:t>
      </w:r>
      <w:r w:rsidR="00236010" w:rsidRPr="00A4325E">
        <w:t>služieb, tovarov a</w:t>
      </w:r>
      <w:r w:rsidR="00236010" w:rsidRPr="00A4325E">
        <w:rPr>
          <w:rFonts w:cs="Calibri"/>
        </w:rPr>
        <w:t> </w:t>
      </w:r>
      <w:r w:rsidR="00236010" w:rsidRPr="00A4325E">
        <w:t>stavebn</w:t>
      </w:r>
      <w:r w:rsidR="00236010" w:rsidRPr="00A4325E">
        <w:rPr>
          <w:rFonts w:cs="Proba Pro"/>
        </w:rPr>
        <w:t>ý</w:t>
      </w:r>
      <w:r w:rsidR="00236010" w:rsidRPr="00A4325E">
        <w:t>ch pr</w:t>
      </w:r>
      <w:r w:rsidR="00236010" w:rsidRPr="00A4325E">
        <w:rPr>
          <w:rFonts w:cs="Proba Pro"/>
        </w:rPr>
        <w:t>á</w:t>
      </w:r>
      <w:r w:rsidR="00236010" w:rsidRPr="00A4325E">
        <w:t>c, ktor</w:t>
      </w:r>
      <w:r w:rsidR="00236010" w:rsidRPr="00A4325E">
        <w:rPr>
          <w:rFonts w:cs="Proba Pro"/>
        </w:rPr>
        <w:t>é</w:t>
      </w:r>
      <w:r w:rsidR="00236010" w:rsidRPr="00A4325E">
        <w:t xml:space="preserve"> tvoria </w:t>
      </w:r>
      <w:r w:rsidRPr="00A4325E">
        <w:t>predmet zákazky.</w:t>
      </w:r>
    </w:p>
    <w:p w14:paraId="14A61357" w14:textId="77777777" w:rsidR="00CE56D0" w:rsidRPr="00A4325E" w:rsidRDefault="00CE56D0" w:rsidP="00524913">
      <w:pPr>
        <w:pStyle w:val="Heading4"/>
      </w:pPr>
      <w:r w:rsidRPr="00A4325E">
        <w:t>Záujemca/uchádzač musí akceptovať zmluvu bez akýchkoľvek zmien s výnimkou ustanovení, ktoré sú v zmluve vyznačené na doplnenie.</w:t>
      </w:r>
    </w:p>
    <w:p w14:paraId="4240A462" w14:textId="77777777" w:rsidR="00065154" w:rsidRPr="00A4325E" w:rsidRDefault="00065154" w:rsidP="00524913">
      <w:pPr>
        <w:pStyle w:val="Heading4"/>
      </w:pPr>
      <w:r w:rsidRPr="00A4325E">
        <w:t xml:space="preserve">Ak uchádzač predloží návrh zmluvy, ktorým nebude rešpektovať podmienky stanovené </w:t>
      </w:r>
      <w:r w:rsidR="00236010" w:rsidRPr="00A4325E">
        <w:t>vo výzve na predloženie konečnej ponuky</w:t>
      </w:r>
      <w:r w:rsidRPr="00A4325E">
        <w:t xml:space="preserve">, bude jeho </w:t>
      </w:r>
      <w:r w:rsidR="00236010" w:rsidRPr="00A4325E">
        <w:t xml:space="preserve">konečná </w:t>
      </w:r>
      <w:r w:rsidRPr="00A4325E">
        <w:t>ponuka z</w:t>
      </w:r>
      <w:r w:rsidR="00236010" w:rsidRPr="00A4325E">
        <w:rPr>
          <w:rFonts w:cs="Calibri"/>
        </w:rPr>
        <w:t> </w:t>
      </w:r>
      <w:r w:rsidR="00236010" w:rsidRPr="00A4325E">
        <w:t>Rokovacieho konania</w:t>
      </w:r>
      <w:r w:rsidRPr="00A4325E">
        <w:t xml:space="preserve"> vylúčená. Uchádzač bude písomne upovedomený o vylúčení jeho </w:t>
      </w:r>
      <w:r w:rsidR="00236010" w:rsidRPr="00A4325E">
        <w:t xml:space="preserve">konečnej </w:t>
      </w:r>
      <w:r w:rsidRPr="00A4325E">
        <w:t>ponuky z</w:t>
      </w:r>
      <w:r w:rsidR="00236010" w:rsidRPr="00A4325E">
        <w:rPr>
          <w:rFonts w:cs="Calibri"/>
        </w:rPr>
        <w:t> </w:t>
      </w:r>
      <w:r w:rsidR="00236010" w:rsidRPr="00A4325E">
        <w:t>Rokovacieho konania</w:t>
      </w:r>
      <w:r w:rsidRPr="00A4325E">
        <w:t xml:space="preserve"> s uvedením dôvodu vylúčenia a lehoty, v ktorej môže byť podaná námietka podľa § 170 ods. 3 písm. d) ZVO.</w:t>
      </w:r>
    </w:p>
    <w:p w14:paraId="44EF0AC9" w14:textId="77777777" w:rsidR="00065154" w:rsidRPr="00A4325E" w:rsidRDefault="00065154" w:rsidP="00065154">
      <w:pPr>
        <w:ind w:left="709"/>
        <w:rPr>
          <w:rFonts w:eastAsiaTheme="majorEastAsia" w:cs="Arial"/>
          <w:b/>
          <w:szCs w:val="20"/>
        </w:rPr>
      </w:pPr>
    </w:p>
    <w:p w14:paraId="217D89ED"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D. Súťažných podkladov</w:t>
      </w:r>
    </w:p>
    <w:p w14:paraId="682118D2" w14:textId="77777777" w:rsidR="00065154" w:rsidRPr="00A4325E" w:rsidRDefault="00065154" w:rsidP="00065154">
      <w:pPr>
        <w:widowControl w:val="0"/>
        <w:ind w:left="1985" w:hanging="1276"/>
        <w:rPr>
          <w:rFonts w:cs="Arial"/>
          <w:i/>
        </w:rPr>
      </w:pPr>
      <w:r w:rsidRPr="00A4325E">
        <w:rPr>
          <w:rFonts w:cs="Arial"/>
          <w:szCs w:val="20"/>
        </w:rPr>
        <w:t>Príloha č. D.1</w:t>
      </w:r>
      <w:r w:rsidRPr="00A4325E">
        <w:rPr>
          <w:rFonts w:cs="Arial"/>
          <w:szCs w:val="20"/>
        </w:rPr>
        <w:tab/>
        <w:t xml:space="preserve">Zmluva </w:t>
      </w:r>
      <w:r w:rsidRPr="00A4325E">
        <w:t>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w:t>
      </w:r>
    </w:p>
    <w:p w14:paraId="58C21451" w14:textId="77777777" w:rsidR="00065154" w:rsidRPr="00A4325E" w:rsidRDefault="00065154" w:rsidP="00065154">
      <w:pPr>
        <w:widowControl w:val="0"/>
        <w:jc w:val="center"/>
        <w:rPr>
          <w:b/>
          <w:bCs/>
          <w:caps/>
          <w:szCs w:val="20"/>
        </w:rPr>
      </w:pPr>
      <w:bookmarkStart w:id="408" w:name="_Toc444084990"/>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5"/>
          <w:footerReference w:type="default" r:id="rId16"/>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9" w:name="_Toc4416505"/>
      <w:bookmarkStart w:id="410" w:name="_Toc4416643"/>
      <w:bookmarkStart w:id="411" w:name="_Toc4416937"/>
      <w:bookmarkStart w:id="412" w:name="_Toc4416986"/>
      <w:bookmarkStart w:id="413" w:name="_Toc31809027"/>
      <w:r w:rsidRPr="00A4325E">
        <w:lastRenderedPageBreak/>
        <w:t>Kritériá hodnotenia ponúk</w:t>
      </w:r>
      <w:bookmarkEnd w:id="408"/>
      <w:bookmarkEnd w:id="409"/>
      <w:bookmarkEnd w:id="410"/>
      <w:bookmarkEnd w:id="411"/>
      <w:bookmarkEnd w:id="412"/>
      <w:bookmarkEnd w:id="413"/>
    </w:p>
    <w:p w14:paraId="42311CD5" w14:textId="77777777" w:rsidR="00065154" w:rsidRPr="00A4325E" w:rsidRDefault="00065154" w:rsidP="00E25A74">
      <w:pPr>
        <w:pStyle w:val="Heading3"/>
        <w:rPr>
          <w:rFonts w:ascii="Cambria" w:hAnsi="Cambria"/>
        </w:rPr>
      </w:pPr>
      <w:bookmarkStart w:id="414" w:name="kriteria_vahy"/>
      <w:bookmarkStart w:id="415" w:name="_Toc444084991"/>
      <w:bookmarkStart w:id="416" w:name="_Toc4416644"/>
      <w:bookmarkStart w:id="417" w:name="_Toc4416938"/>
      <w:bookmarkStart w:id="418" w:name="_Toc4416987"/>
      <w:bookmarkStart w:id="419" w:name="_Toc31809028"/>
      <w:bookmarkEnd w:id="414"/>
      <w:r w:rsidRPr="00A4325E">
        <w:rPr>
          <w:rFonts w:ascii="Cambria" w:hAnsi="Cambria"/>
        </w:rPr>
        <w:t>Kritérium na hodnotenie ponúk</w:t>
      </w:r>
      <w:bookmarkEnd w:id="415"/>
      <w:bookmarkEnd w:id="416"/>
      <w:bookmarkEnd w:id="417"/>
      <w:bookmarkEnd w:id="418"/>
      <w:bookmarkEnd w:id="419"/>
    </w:p>
    <w:p w14:paraId="39AF82ED" w14:textId="77777777" w:rsidR="00D64BB5" w:rsidRPr="00A4325E" w:rsidRDefault="00D64BB5" w:rsidP="00524913">
      <w:pPr>
        <w:pStyle w:val="Heading4"/>
      </w:pPr>
      <w:bookmarkStart w:id="420" w:name="_Ref23959281"/>
      <w:r w:rsidRPr="00A4325E">
        <w:t>Hodnotenie ponúk bude vykonané na základe kritéria ekonomicky najvýhodnejšia ponuka. Kritérium pozostáva z</w:t>
      </w:r>
      <w:r w:rsidRPr="00A4325E">
        <w:rPr>
          <w:rFonts w:cs="Calibri"/>
        </w:rPr>
        <w:t> </w:t>
      </w:r>
      <w:r w:rsidRPr="00A4325E">
        <w:t>dvoch podkrit</w:t>
      </w:r>
      <w:r w:rsidRPr="00A4325E">
        <w:rPr>
          <w:rFonts w:cs="Proba Pro"/>
        </w:rPr>
        <w:t>é</w:t>
      </w:r>
      <w:r w:rsidRPr="00A4325E">
        <w:t>ri</w:t>
      </w:r>
      <w:r w:rsidRPr="00A4325E">
        <w:rPr>
          <w:rFonts w:cs="Proba Pro"/>
        </w:rPr>
        <w:t>í</w:t>
      </w:r>
      <w:r w:rsidRPr="00A4325E">
        <w:t>:</w:t>
      </w:r>
    </w:p>
    <w:p w14:paraId="1D3E81AF" w14:textId="77777777" w:rsidR="00D64BB5" w:rsidRPr="00A4325E" w:rsidRDefault="00D64BB5" w:rsidP="005B3A17">
      <w:pPr>
        <w:pStyle w:val="Heading6"/>
      </w:pPr>
      <w:r w:rsidRPr="00A4325E">
        <w:t>Celkové úspory počas trvania zmluvy</w:t>
      </w:r>
      <w:r w:rsidRPr="00A4325E">
        <w:rPr>
          <w:rFonts w:cs="Arial"/>
          <w:noProof/>
          <w:szCs w:val="20"/>
        </w:rPr>
        <w:t xml:space="preserve"> vrátane DPH</w:t>
      </w:r>
      <w:r w:rsidRPr="00A4325E">
        <w:t xml:space="preserve"> (A),</w:t>
      </w:r>
    </w:p>
    <w:p w14:paraId="0201EA46" w14:textId="77777777" w:rsidR="00D64BB5" w:rsidRPr="00A4325E" w:rsidRDefault="00D64BB5" w:rsidP="005B3A17">
      <w:pPr>
        <w:pStyle w:val="Heading6"/>
      </w:pPr>
      <w:r w:rsidRPr="00A4325E">
        <w:t>Celková cena za realizáciu predmetu zákazky (B).</w:t>
      </w:r>
    </w:p>
    <w:p w14:paraId="28D07F72" w14:textId="77777777" w:rsidR="00065154" w:rsidRPr="00A4325E" w:rsidRDefault="00065154" w:rsidP="00E25A74">
      <w:pPr>
        <w:pStyle w:val="Heading3"/>
        <w:rPr>
          <w:rFonts w:ascii="Cambria" w:hAnsi="Cambria"/>
        </w:rPr>
      </w:pPr>
      <w:bookmarkStart w:id="421" w:name="_Toc31809029"/>
      <w:r w:rsidRPr="00A4325E">
        <w:rPr>
          <w:rFonts w:ascii="Cambria" w:hAnsi="Cambria"/>
        </w:rPr>
        <w:t>Spôsob výpočtu jednotlivých podkritérií</w:t>
      </w:r>
      <w:bookmarkEnd w:id="420"/>
      <w:bookmarkEnd w:id="421"/>
    </w:p>
    <w:p w14:paraId="61B60E5B" w14:textId="77777777" w:rsidR="00065154" w:rsidRPr="00A4325E" w:rsidRDefault="00065154" w:rsidP="00524913">
      <w:pPr>
        <w:pStyle w:val="Heading4"/>
        <w:numPr>
          <w:ilvl w:val="0"/>
          <w:numId w:val="0"/>
        </w:numPr>
        <w:ind w:left="709"/>
      </w:pPr>
      <w:r w:rsidRPr="00A4325E">
        <w:t>Ponuky uchádzačov budú vyhodnotené na základe bodov pridelených jednotlivým podkritériám  v súlade s relatívnou váhou položiek:</w:t>
      </w:r>
    </w:p>
    <w:tbl>
      <w:tblPr>
        <w:tblW w:w="4645"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700"/>
        <w:gridCol w:w="2219"/>
      </w:tblGrid>
      <w:tr w:rsidR="00065154" w:rsidRPr="00A4325E" w14:paraId="4F459D93" w14:textId="77777777" w:rsidTr="00D64BB5">
        <w:tc>
          <w:tcPr>
            <w:tcW w:w="297" w:type="pct"/>
            <w:shd w:val="clear" w:color="auto" w:fill="D9D9D9"/>
          </w:tcPr>
          <w:p w14:paraId="2051A00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P.č.</w:t>
            </w:r>
          </w:p>
        </w:tc>
        <w:tc>
          <w:tcPr>
            <w:tcW w:w="3385" w:type="pct"/>
            <w:shd w:val="clear" w:color="auto" w:fill="D9D9D9"/>
          </w:tcPr>
          <w:p w14:paraId="76745C97"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Názov</w:t>
            </w:r>
          </w:p>
        </w:tc>
        <w:tc>
          <w:tcPr>
            <w:tcW w:w="1318" w:type="pct"/>
            <w:shd w:val="clear" w:color="auto" w:fill="D9D9D9"/>
          </w:tcPr>
          <w:p w14:paraId="6911145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Váha (body)</w:t>
            </w:r>
          </w:p>
        </w:tc>
      </w:tr>
      <w:tr w:rsidR="00D64BB5" w:rsidRPr="00A4325E" w14:paraId="45AD69D1" w14:textId="77777777" w:rsidTr="00D64BB5">
        <w:trPr>
          <w:trHeight w:val="430"/>
        </w:trPr>
        <w:tc>
          <w:tcPr>
            <w:tcW w:w="297" w:type="pct"/>
          </w:tcPr>
          <w:p w14:paraId="3CBB000C"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6CFD988F" w14:textId="73DB45AA" w:rsidR="00D64BB5" w:rsidRPr="00A4325E" w:rsidRDefault="00D64BB5" w:rsidP="00D64BB5">
            <w:pPr>
              <w:keepNext/>
              <w:keepLines/>
              <w:spacing w:line="264" w:lineRule="auto"/>
              <w:rPr>
                <w:rFonts w:cs="Arial"/>
                <w:szCs w:val="20"/>
                <w:lang w:eastAsia="cs-CZ"/>
              </w:rPr>
            </w:pPr>
            <w:r w:rsidRPr="00A4325E">
              <w:t>Celkové úspory počas trvania zmluvy</w:t>
            </w:r>
            <w:r w:rsidRPr="00A4325E">
              <w:rPr>
                <w:rFonts w:cs="Arial"/>
                <w:noProof/>
                <w:szCs w:val="20"/>
              </w:rPr>
              <w:t xml:space="preserve"> vrátane DPH (A)</w:t>
            </w:r>
          </w:p>
        </w:tc>
        <w:tc>
          <w:tcPr>
            <w:tcW w:w="1318" w:type="pct"/>
            <w:vAlign w:val="center"/>
          </w:tcPr>
          <w:p w14:paraId="57D29BBC" w14:textId="54A8DFE6"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60 bodov</w:t>
            </w:r>
          </w:p>
        </w:tc>
      </w:tr>
      <w:tr w:rsidR="00D64BB5" w:rsidRPr="00A4325E" w14:paraId="6360171D" w14:textId="77777777" w:rsidTr="00D64BB5">
        <w:tc>
          <w:tcPr>
            <w:tcW w:w="297" w:type="pct"/>
          </w:tcPr>
          <w:p w14:paraId="28C14DB2"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1ACE662E" w14:textId="1F7617A0" w:rsidR="00D64BB5" w:rsidRPr="00A4325E" w:rsidRDefault="00D64BB5" w:rsidP="00D64BB5">
            <w:pPr>
              <w:keepNext/>
              <w:keepLines/>
              <w:spacing w:line="264" w:lineRule="auto"/>
              <w:rPr>
                <w:rFonts w:cs="Arial"/>
                <w:szCs w:val="20"/>
              </w:rPr>
            </w:pPr>
            <w:r w:rsidRPr="00A4325E">
              <w:rPr>
                <w:rFonts w:cs="Arial"/>
                <w:szCs w:val="20"/>
              </w:rPr>
              <w:t xml:space="preserve">Celková cena za realizáciu predmetu zákazky </w:t>
            </w:r>
            <w:r w:rsidRPr="00A4325E">
              <w:rPr>
                <w:rFonts w:cs="Arial"/>
                <w:noProof/>
                <w:szCs w:val="20"/>
              </w:rPr>
              <w:t>vrátane DPH</w:t>
            </w:r>
            <w:r w:rsidRPr="00A4325E">
              <w:rPr>
                <w:rFonts w:cs="Arial"/>
                <w:szCs w:val="20"/>
              </w:rPr>
              <w:t xml:space="preserve"> (B)</w:t>
            </w:r>
          </w:p>
        </w:tc>
        <w:tc>
          <w:tcPr>
            <w:tcW w:w="1318" w:type="pct"/>
            <w:vAlign w:val="center"/>
          </w:tcPr>
          <w:p w14:paraId="7B32B53E" w14:textId="079DB797"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40 bodov</w:t>
            </w:r>
          </w:p>
        </w:tc>
      </w:tr>
      <w:tr w:rsidR="00065154" w:rsidRPr="00A4325E" w14:paraId="161ACF19" w14:textId="77777777" w:rsidTr="00D64BB5">
        <w:tc>
          <w:tcPr>
            <w:tcW w:w="3682" w:type="pct"/>
            <w:gridSpan w:val="2"/>
            <w:shd w:val="clear" w:color="auto" w:fill="D9D9D9" w:themeFill="background1" w:themeFillShade="D9"/>
          </w:tcPr>
          <w:p w14:paraId="78639CA8" w14:textId="77777777" w:rsidR="00065154" w:rsidRPr="00A4325E" w:rsidRDefault="00065154" w:rsidP="00065154">
            <w:pPr>
              <w:keepNext/>
              <w:keepLines/>
              <w:spacing w:line="264" w:lineRule="auto"/>
              <w:rPr>
                <w:rFonts w:cs="Arial"/>
                <w:b/>
                <w:szCs w:val="20"/>
              </w:rPr>
            </w:pPr>
            <w:r w:rsidRPr="00A4325E">
              <w:rPr>
                <w:rFonts w:cs="Arial"/>
                <w:b/>
                <w:szCs w:val="20"/>
              </w:rPr>
              <w:t>Maximálny počet bodov spolu</w:t>
            </w:r>
          </w:p>
        </w:tc>
        <w:tc>
          <w:tcPr>
            <w:tcW w:w="1318" w:type="pct"/>
            <w:shd w:val="clear" w:color="auto" w:fill="D9D9D9" w:themeFill="background1" w:themeFillShade="D9"/>
          </w:tcPr>
          <w:p w14:paraId="207DD32B" w14:textId="77777777" w:rsidR="00065154" w:rsidRPr="00A4325E" w:rsidRDefault="00065154" w:rsidP="00065154">
            <w:pPr>
              <w:keepNext/>
              <w:keepLines/>
              <w:spacing w:line="264" w:lineRule="auto"/>
              <w:jc w:val="center"/>
              <w:rPr>
                <w:rFonts w:cs="Arial"/>
                <w:b/>
                <w:szCs w:val="20"/>
                <w:lang w:eastAsia="cs-CZ"/>
              </w:rPr>
            </w:pPr>
            <w:r w:rsidRPr="00A4325E">
              <w:rPr>
                <w:rFonts w:cs="Arial"/>
                <w:b/>
                <w:szCs w:val="20"/>
                <w:lang w:eastAsia="cs-CZ"/>
              </w:rPr>
              <w:t>100 bodov</w:t>
            </w:r>
          </w:p>
        </w:tc>
      </w:tr>
    </w:tbl>
    <w:p w14:paraId="1D87A795" w14:textId="77777777" w:rsidR="00065154" w:rsidRPr="00A4325E" w:rsidRDefault="00065154" w:rsidP="00065154">
      <w:pPr>
        <w:ind w:left="576"/>
      </w:pPr>
    </w:p>
    <w:p w14:paraId="4C6492B7" w14:textId="77777777" w:rsidR="00670318" w:rsidRPr="00A4325E" w:rsidRDefault="00670318" w:rsidP="00524913">
      <w:pPr>
        <w:pStyle w:val="Heading4"/>
      </w:pPr>
      <w:r w:rsidRPr="00A4325E">
        <w:t>Spôsob prideľovania bodov za podkritérium č. 1: Celkové úspory počas trvania zmluvy vrátane DPH (A)</w:t>
      </w:r>
    </w:p>
    <w:p w14:paraId="495D4B26" w14:textId="77777777" w:rsidR="00670318" w:rsidRPr="00A4325E" w:rsidRDefault="00670318" w:rsidP="00524913">
      <w:pPr>
        <w:pStyle w:val="Heading4"/>
        <w:numPr>
          <w:ilvl w:val="0"/>
          <w:numId w:val="0"/>
        </w:numPr>
        <w:ind w:left="709"/>
      </w:pPr>
      <w:r w:rsidRPr="00A4325E">
        <w:t>Maximálny počet bodov za podkritérium Celkové úspory počas trvania zmluvy vrátane DPH (A) bude pridelený podľa nižšie uvedeného vzorca:</w:t>
      </w:r>
    </w:p>
    <w:p w14:paraId="1B18D463" w14:textId="77777777" w:rsidR="00670318" w:rsidRPr="00A4325E" w:rsidRDefault="00670318" w:rsidP="00670318">
      <w:pPr>
        <w:ind w:left="567"/>
        <w:rPr>
          <w:rFonts w:cs="Arial"/>
          <w:b/>
          <w:szCs w:val="20"/>
          <w:lang w:eastAsia="cs-CZ"/>
        </w:rPr>
      </w:pPr>
    </w:p>
    <w:p w14:paraId="22989CCE" w14:textId="77777777" w:rsidR="00670318" w:rsidRPr="00A4325E" w:rsidRDefault="00AF04B0"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53C43F36" w14:textId="0CEBBD8E" w:rsidR="00670318" w:rsidRPr="00A4325E" w:rsidRDefault="00670318" w:rsidP="00524913">
      <w:pPr>
        <w:pStyle w:val="Heading4"/>
        <w:numPr>
          <w:ilvl w:val="0"/>
          <w:numId w:val="0"/>
        </w:numPr>
        <w:ind w:left="709"/>
      </w:pPr>
      <w:r w:rsidRPr="00A4325E">
        <w:t>Celkové úspory (A) navrhuje uchádzač v EUR s</w:t>
      </w:r>
      <w:r w:rsidRPr="00A4325E">
        <w:rPr>
          <w:rFonts w:cs="Calibri"/>
        </w:rPr>
        <w:t> </w:t>
      </w:r>
      <w:r w:rsidRPr="00A4325E">
        <w:t>DPH, pri</w:t>
      </w:r>
      <w:r w:rsidRPr="00A4325E">
        <w:rPr>
          <w:rFonts w:cs="Proba Pro"/>
        </w:rPr>
        <w:t>č</w:t>
      </w:r>
      <w:r w:rsidRPr="00A4325E">
        <w:t>om Hodnota (A) = hodnota, ktor</w:t>
      </w:r>
      <w:r w:rsidRPr="00A4325E">
        <w:rPr>
          <w:rFonts w:cs="Proba Pro"/>
        </w:rPr>
        <w:t>ú</w:t>
      </w:r>
      <w:r w:rsidRPr="00A4325E">
        <w:t xml:space="preserve"> uch</w:t>
      </w:r>
      <w:r w:rsidRPr="00A4325E">
        <w:rPr>
          <w:rFonts w:cs="Proba Pro"/>
        </w:rPr>
        <w:t>á</w:t>
      </w:r>
      <w:r w:rsidRPr="00A4325E">
        <w:t>dza</w:t>
      </w:r>
      <w:r w:rsidRPr="00A4325E">
        <w:rPr>
          <w:rFonts w:cs="Proba Pro"/>
        </w:rPr>
        <w:t>č</w:t>
      </w:r>
      <w:r w:rsidRPr="00A4325E">
        <w:t xml:space="preserve">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00D404AF" w:rsidRPr="00D404AF">
        <w:rPr>
          <w:i/>
          <w:iCs/>
        </w:rPr>
        <w:t>Hodnotené</w:t>
      </w:r>
      <w:r w:rsidRPr="00D404AF">
        <w:rPr>
          <w:i/>
          <w:iCs/>
        </w:rPr>
        <w:t xml:space="preserve"> garantovan</w:t>
      </w:r>
      <w:r w:rsidRPr="00D404AF">
        <w:rPr>
          <w:rFonts w:cs="Proba Pro"/>
          <w:i/>
          <w:iCs/>
        </w:rPr>
        <w:t>é</w:t>
      </w:r>
      <w:r w:rsidRPr="00D404AF">
        <w:rPr>
          <w:i/>
          <w:iCs/>
        </w:rPr>
        <w:t xml:space="preserve"> </w:t>
      </w:r>
      <w:r w:rsidRPr="00D404AF">
        <w:rPr>
          <w:rFonts w:cs="Proba Pro"/>
          <w:i/>
          <w:iCs/>
        </w:rPr>
        <w:t>ú</w:t>
      </w:r>
      <w:r w:rsidRPr="00D404AF">
        <w:rPr>
          <w:i/>
          <w:iCs/>
        </w:rPr>
        <w:t>spory počas celej doby trvania zmluvy vrátane DPH</w:t>
      </w:r>
      <w:r w:rsidRPr="00A4325E">
        <w:t>“; skladá sa z</w:t>
      </w:r>
      <w:r w:rsidRPr="00A4325E">
        <w:rPr>
          <w:rFonts w:cs="Calibri"/>
        </w:rPr>
        <w:t> </w:t>
      </w:r>
      <w:r w:rsidRPr="00A4325E">
        <w:t>celkovej garantovanej výšky energetických nákladov (elektrina, zemný plyn, teplo a</w:t>
      </w:r>
      <w:r w:rsidRPr="00A4325E">
        <w:rPr>
          <w:rFonts w:cs="Calibri"/>
        </w:rPr>
        <w:t> </w:t>
      </w:r>
      <w:r w:rsidRPr="00A4325E">
        <w:t>studen</w:t>
      </w:r>
      <w:r w:rsidRPr="00A4325E">
        <w:rPr>
          <w:rFonts w:cs="Proba Pro"/>
        </w:rPr>
        <w:t>á</w:t>
      </w:r>
      <w:r w:rsidRPr="00A4325E">
        <w:t xml:space="preserve"> voda). </w:t>
      </w:r>
    </w:p>
    <w:p w14:paraId="2AB9D32F" w14:textId="77777777" w:rsidR="00670318" w:rsidRPr="00A4325E" w:rsidRDefault="00670318" w:rsidP="00524913">
      <w:pPr>
        <w:pStyle w:val="Heading4"/>
        <w:numPr>
          <w:ilvl w:val="0"/>
          <w:numId w:val="0"/>
        </w:numPr>
        <w:ind w:left="709"/>
      </w:pPr>
      <w:r w:rsidRPr="00A4325E">
        <w:t>Hodnota veličiny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uveden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najviac na 2 desatinn</w:t>
      </w:r>
      <w:r w:rsidRPr="00A4325E">
        <w:rPr>
          <w:rFonts w:cs="Proba Pro"/>
        </w:rPr>
        <w:t>é</w:t>
      </w:r>
      <w:r w:rsidRPr="00A4325E">
        <w:t xml:space="preserve"> miesta.</w:t>
      </w:r>
    </w:p>
    <w:p w14:paraId="35E78060" w14:textId="77777777" w:rsidR="00670318" w:rsidRPr="00A4325E" w:rsidRDefault="00670318" w:rsidP="00524913">
      <w:pPr>
        <w:pStyle w:val="Heading4"/>
      </w:pPr>
      <w:r w:rsidRPr="00A4325E">
        <w:t>Spôsob prideľovania bodov za podkritérium č. 2: Celková cena za realizáciu predmetu zákazky vrátane DPH</w:t>
      </w:r>
    </w:p>
    <w:p w14:paraId="0D34B599" w14:textId="77777777" w:rsidR="00670318" w:rsidRPr="00A4325E" w:rsidRDefault="00670318" w:rsidP="00524913">
      <w:pPr>
        <w:pStyle w:val="Heading4"/>
        <w:numPr>
          <w:ilvl w:val="0"/>
          <w:numId w:val="0"/>
        </w:numPr>
        <w:ind w:left="709"/>
      </w:pPr>
      <w:r w:rsidRPr="00A4325E">
        <w:t>Maximálny počet bodov za podkritérium Celková cena za realizáciu predmetu zákazky v EUR s DPH bude pridelený podľa nižšie uvedeného vzorca:</w:t>
      </w:r>
    </w:p>
    <w:p w14:paraId="3A277670" w14:textId="77777777" w:rsidR="00670318" w:rsidRPr="00A4325E" w:rsidRDefault="00AF04B0"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645C29E9" w14:textId="454ACA6C" w:rsidR="00065154" w:rsidRPr="00A4325E" w:rsidRDefault="00670318" w:rsidP="00524913">
      <w:pPr>
        <w:pStyle w:val="Heading4"/>
        <w:numPr>
          <w:ilvl w:val="0"/>
          <w:numId w:val="0"/>
        </w:numPr>
        <w:ind w:left="709"/>
      </w:pPr>
      <w:r w:rsidRPr="00A4325E">
        <w:rPr>
          <w:rFonts w:cstheme="minorBidi"/>
          <w:szCs w:val="22"/>
        </w:rPr>
        <w:t xml:space="preserve">Hodnota (B) </w:t>
      </w:r>
      <w:r w:rsidRPr="00A4325E">
        <w:t>= súčet hodnôt (B = B1 + B2), ktoré uchádzač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Pr="00A4325E">
        <w:rPr>
          <w:rFonts w:cstheme="minorBidi"/>
          <w:szCs w:val="22"/>
        </w:rPr>
        <w:t>B1 = Celková cena za Obnovu“ a</w:t>
      </w:r>
      <w:r w:rsidRPr="00A4325E">
        <w:t xml:space="preserve"> „</w:t>
      </w:r>
      <w:r w:rsidRPr="00A4325E">
        <w:rPr>
          <w:rFonts w:cstheme="minorBidi"/>
          <w:szCs w:val="22"/>
        </w:rPr>
        <w:t>B2 = Celková cena za súvisiace Služby“ vrátane DPH.</w:t>
      </w:r>
      <w:r w:rsidRPr="00A4325E">
        <w:t xml:space="preserve"> </w:t>
      </w:r>
      <w:r w:rsidR="00065154" w:rsidRPr="00A4325E">
        <w:t xml:space="preserve"> </w:t>
      </w:r>
    </w:p>
    <w:p w14:paraId="3EC0C894" w14:textId="77777777" w:rsidR="00065154" w:rsidRPr="00A4325E" w:rsidRDefault="00065154" w:rsidP="00E25A74">
      <w:pPr>
        <w:pStyle w:val="Heading3"/>
        <w:rPr>
          <w:rFonts w:ascii="Cambria" w:hAnsi="Cambria"/>
        </w:rPr>
      </w:pPr>
      <w:bookmarkStart w:id="422" w:name="_Toc31809030"/>
      <w:r w:rsidRPr="00A4325E">
        <w:rPr>
          <w:rFonts w:ascii="Cambria" w:hAnsi="Cambria"/>
        </w:rPr>
        <w:t>Spôsob vyhodnotenia ponúk</w:t>
      </w:r>
      <w:bookmarkEnd w:id="422"/>
    </w:p>
    <w:p w14:paraId="04DBB60D" w14:textId="77777777" w:rsidR="00065154" w:rsidRPr="00A4325E" w:rsidRDefault="00065154" w:rsidP="00524913">
      <w:pPr>
        <w:pStyle w:val="Heading4"/>
      </w:pPr>
      <w:r w:rsidRPr="00A4325E">
        <w:t xml:space="preserve">Komisia na vyhodnocovanie ponúk bude vyhodnocovať iba tie ponuky, ktoré splnili podmienky účasti a požiadavky Verejného  obstarávateľa  na   predmet   zákazky   stanovené  v Oznámení </w:t>
      </w:r>
      <w:r w:rsidRPr="00A4325E">
        <w:br/>
        <w:t>a v súťažných podkladoch</w:t>
      </w:r>
      <w:r w:rsidR="00236010" w:rsidRPr="00A4325E">
        <w:t>, resp. vo výzve na predloženie konečnej ponuky</w:t>
      </w:r>
      <w:r w:rsidRPr="00A4325E">
        <w:t>. Hodnotenie ponúk bude v zmysle § 53 ZVO.</w:t>
      </w:r>
    </w:p>
    <w:p w14:paraId="7BE3D3DB" w14:textId="77777777" w:rsidR="00065154" w:rsidRPr="00A4325E" w:rsidRDefault="00065154" w:rsidP="00524913">
      <w:pPr>
        <w:pStyle w:val="Heading4"/>
      </w:pPr>
      <w:r w:rsidRPr="00A4325E">
        <w:t>Úspešný bude ten uchádzač, ktorý dostane za poskytnutie predmetu zákazky v</w:t>
      </w:r>
      <w:r w:rsidRPr="00A4325E">
        <w:rPr>
          <w:rFonts w:cs="Calibri"/>
        </w:rPr>
        <w:t> </w:t>
      </w:r>
      <w:r w:rsidRPr="00A4325E">
        <w:t>s</w:t>
      </w:r>
      <w:r w:rsidRPr="00A4325E">
        <w:rPr>
          <w:rFonts w:cs="Proba Pro"/>
        </w:rPr>
        <w:t>úč</w:t>
      </w:r>
      <w:r w:rsidRPr="00A4325E">
        <w:t>te hodnoten</w:t>
      </w:r>
      <w:r w:rsidRPr="00A4325E">
        <w:rPr>
          <w:rFonts w:cs="Proba Pro"/>
        </w:rPr>
        <w:t>ý</w:t>
      </w:r>
      <w:r w:rsidRPr="00A4325E">
        <w:t>ch krit</w:t>
      </w:r>
      <w:r w:rsidRPr="00A4325E">
        <w:rPr>
          <w:rFonts w:cs="Proba Pro"/>
        </w:rPr>
        <w:t>é</w:t>
      </w:r>
      <w:r w:rsidRPr="00A4325E">
        <w:t>ri</w:t>
      </w:r>
      <w:r w:rsidRPr="00A4325E">
        <w:rPr>
          <w:rFonts w:cs="Proba Pro"/>
        </w:rPr>
        <w:t>í</w:t>
      </w:r>
      <w:r w:rsidRPr="00A4325E">
        <w:t xml:space="preserve"> najviac bodov. Poradie ostatných uchádzačov sa zostaví podľa výšky pridelených bodov </w:t>
      </w:r>
      <w:r w:rsidRPr="00A4325E">
        <w:lastRenderedPageBreak/>
        <w:t xml:space="preserve">zostupne od 2 po X, kde X je počet uchádzačov, ktorých ponuky sa vyhodnocovali.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23" w:name="_Toc4416507"/>
      <w:bookmarkStart w:id="424" w:name="_Toc4416650"/>
      <w:bookmarkStart w:id="425" w:name="_Toc4416944"/>
      <w:bookmarkStart w:id="426" w:name="_Toc4416993"/>
      <w:bookmarkStart w:id="427" w:name="_Toc31809031"/>
      <w:bookmarkStart w:id="428" w:name="_Hlk6218127"/>
      <w:r w:rsidRPr="00A4325E">
        <w:lastRenderedPageBreak/>
        <w:t>SUMARIZÁCIA PRÍLOH SÚŤAŽNÝCH PODKLADOV</w:t>
      </w:r>
      <w:bookmarkEnd w:id="423"/>
      <w:bookmarkEnd w:id="424"/>
      <w:bookmarkEnd w:id="425"/>
      <w:bookmarkEnd w:id="426"/>
      <w:bookmarkEnd w:id="427"/>
    </w:p>
    <w:p w14:paraId="721F549F" w14:textId="77777777" w:rsidR="00065154" w:rsidRPr="00A4325E" w:rsidRDefault="00065154" w:rsidP="00065154"/>
    <w:p w14:paraId="36FE5977" w14:textId="77777777" w:rsidR="00065154" w:rsidRPr="00A4325E" w:rsidRDefault="00065154" w:rsidP="00065154">
      <w:pPr>
        <w:ind w:left="1276" w:hanging="1276"/>
        <w:rPr>
          <w:rFonts w:cs="Arial"/>
          <w:szCs w:val="20"/>
        </w:rPr>
      </w:pPr>
      <w:bookmarkStart w:id="429" w:name="_Hlk25835131"/>
      <w:r w:rsidRPr="00A4325E">
        <w:rPr>
          <w:rFonts w:cs="Arial"/>
          <w:szCs w:val="20"/>
        </w:rPr>
        <w:t xml:space="preserve">Príloha č. A.1  </w:t>
      </w:r>
      <w:r w:rsidRPr="00A4325E">
        <w:rPr>
          <w:rFonts w:cs="Arial"/>
          <w:szCs w:val="20"/>
        </w:rPr>
        <w:tab/>
        <w:t>Úvodný list ponuky (vzor)</w:t>
      </w:r>
    </w:p>
    <w:p w14:paraId="56BAEDE4" w14:textId="77777777" w:rsidR="00065154" w:rsidRPr="00A4325E" w:rsidRDefault="00065154" w:rsidP="00065154">
      <w:pPr>
        <w:ind w:left="1276"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77777777" w:rsidR="00065154" w:rsidRPr="00A4325E" w:rsidRDefault="00065154" w:rsidP="00065154">
      <w:pPr>
        <w:ind w:left="1276" w:hanging="1276"/>
        <w:rPr>
          <w:rFonts w:cs="Arial"/>
          <w:szCs w:val="20"/>
        </w:rPr>
      </w:pPr>
      <w:r w:rsidRPr="00A4325E">
        <w:rPr>
          <w:rFonts w:cs="Arial"/>
          <w:szCs w:val="20"/>
        </w:rPr>
        <w:t xml:space="preserve">Príloha č. A.3 </w:t>
      </w:r>
      <w:r w:rsidRPr="00A4325E">
        <w:rPr>
          <w:rFonts w:cs="Arial"/>
          <w:szCs w:val="20"/>
        </w:rPr>
        <w:tab/>
        <w:t>Čestné vyhlásenie o neprítomnosti konfliktu záujmov (vzor)</w:t>
      </w:r>
    </w:p>
    <w:p w14:paraId="62AF995E" w14:textId="77777777" w:rsidR="00065154" w:rsidRPr="00A4325E" w:rsidRDefault="00065154" w:rsidP="00065154">
      <w:pPr>
        <w:ind w:left="1276"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059BA3F0" w14:textId="77777777" w:rsidR="00065154" w:rsidRPr="00A4325E" w:rsidRDefault="00065154" w:rsidP="00C65C08">
      <w:pPr>
        <w:ind w:left="1276" w:hanging="1276"/>
        <w:rPr>
          <w:rFonts w:cs="Arial"/>
          <w:szCs w:val="20"/>
        </w:rPr>
      </w:pPr>
      <w:r w:rsidRPr="00A4325E">
        <w:rPr>
          <w:rFonts w:cs="Arial"/>
          <w:szCs w:val="20"/>
        </w:rPr>
        <w:t xml:space="preserve">Príloha č. A.5 </w:t>
      </w:r>
      <w:r w:rsidRPr="00A4325E">
        <w:rPr>
          <w:rFonts w:cs="Arial"/>
          <w:szCs w:val="20"/>
        </w:rPr>
        <w:tab/>
        <w:t>Splnomocnenie vedúceho člena Skupiny dodávateľov (vzor)</w:t>
      </w:r>
    </w:p>
    <w:p w14:paraId="1F7A955D" w14:textId="77777777" w:rsidR="00CC5F8E" w:rsidRPr="00A4325E" w:rsidRDefault="00CC5F8E" w:rsidP="00C65C08">
      <w:pPr>
        <w:ind w:left="1276" w:hanging="1276"/>
        <w:rPr>
          <w:rFonts w:cs="Arial"/>
          <w:szCs w:val="20"/>
        </w:rPr>
      </w:pPr>
      <w:r w:rsidRPr="00A4325E">
        <w:rPr>
          <w:rFonts w:cs="Arial"/>
          <w:szCs w:val="20"/>
        </w:rPr>
        <w:t>Príloha č. B.1    Minimálny rozsah povinných opatrení</w:t>
      </w:r>
    </w:p>
    <w:p w14:paraId="3CC0E049" w14:textId="77777777" w:rsidR="00CC5F8E" w:rsidRPr="00A4325E" w:rsidRDefault="00CC5F8E" w:rsidP="00C65C08">
      <w:pPr>
        <w:ind w:left="1276" w:hanging="1276"/>
        <w:rPr>
          <w:rFonts w:cs="Arial"/>
          <w:szCs w:val="20"/>
        </w:rPr>
      </w:pPr>
      <w:r w:rsidRPr="00A4325E">
        <w:rPr>
          <w:rFonts w:cs="Arial"/>
          <w:szCs w:val="20"/>
        </w:rPr>
        <w:t>Príloha č. B.2    Navrhované opatrenia (vzorový formulár)</w:t>
      </w:r>
    </w:p>
    <w:p w14:paraId="31EFCF97" w14:textId="5BA4C62E" w:rsidR="00CC5F8E" w:rsidRDefault="00CC5F8E" w:rsidP="00C65C08">
      <w:pPr>
        <w:ind w:left="1276" w:hanging="1276"/>
        <w:rPr>
          <w:rFonts w:cs="Arial"/>
          <w:szCs w:val="20"/>
        </w:rPr>
      </w:pPr>
      <w:r w:rsidRPr="00A4325E">
        <w:rPr>
          <w:rFonts w:cs="Arial"/>
          <w:szCs w:val="20"/>
        </w:rPr>
        <w:t>Príloha č. B.3</w:t>
      </w:r>
      <w:r w:rsidR="00C65C08" w:rsidRPr="00A4325E">
        <w:rPr>
          <w:rFonts w:cs="Arial"/>
          <w:szCs w:val="20"/>
        </w:rPr>
        <w:tab/>
      </w:r>
      <w:r w:rsidRPr="00A4325E">
        <w:rPr>
          <w:rFonts w:cs="Arial"/>
          <w:szCs w:val="20"/>
        </w:rPr>
        <w:t>Opis súčasného stavu budovy a charakteristika súčasného stavu spotreby energie budovy</w:t>
      </w:r>
      <w:r w:rsidR="00C65C08" w:rsidRPr="00A4325E">
        <w:rPr>
          <w:rFonts w:cs="Arial"/>
          <w:szCs w:val="20"/>
        </w:rPr>
        <w:t xml:space="preserve"> </w:t>
      </w:r>
      <w:r w:rsidRPr="00A4325E">
        <w:rPr>
          <w:rFonts w:cs="Arial"/>
          <w:szCs w:val="20"/>
        </w:rPr>
        <w:t>– Zimný štadión Ondreja Nepelu</w:t>
      </w:r>
    </w:p>
    <w:p w14:paraId="33EA1094" w14:textId="77777777" w:rsidR="005317FC" w:rsidRPr="005317FC" w:rsidRDefault="005317FC" w:rsidP="005317FC">
      <w:pPr>
        <w:ind w:left="1276" w:hanging="1276"/>
        <w:rPr>
          <w:rFonts w:cs="Arial"/>
          <w:szCs w:val="20"/>
        </w:rPr>
      </w:pPr>
      <w:r w:rsidRPr="005317FC">
        <w:rPr>
          <w:rFonts w:cs="Arial"/>
          <w:szCs w:val="20"/>
        </w:rPr>
        <w:t>Príloha č. B.4</w:t>
      </w:r>
      <w:r w:rsidRPr="005317FC">
        <w:rPr>
          <w:rFonts w:cs="Arial"/>
          <w:szCs w:val="20"/>
        </w:rPr>
        <w:tab/>
        <w:t>Overenie skutkového stavu - Umelé osvetlenie a vnútorné silnoprúdové rozvody – Hala A</w:t>
      </w:r>
    </w:p>
    <w:p w14:paraId="358AC001" w14:textId="77777777" w:rsidR="005317FC" w:rsidRPr="00A4325E" w:rsidRDefault="005317FC" w:rsidP="005317FC">
      <w:pPr>
        <w:ind w:left="1276" w:hanging="1276"/>
        <w:rPr>
          <w:rFonts w:cs="Arial"/>
          <w:szCs w:val="20"/>
        </w:rPr>
      </w:pPr>
      <w:r w:rsidRPr="005317FC">
        <w:rPr>
          <w:rFonts w:cs="Arial"/>
          <w:szCs w:val="20"/>
        </w:rPr>
        <w:t>Príloha č. B.5</w:t>
      </w:r>
      <w:r w:rsidRPr="005317FC">
        <w:rPr>
          <w:rFonts w:cs="Arial"/>
          <w:szCs w:val="20"/>
        </w:rPr>
        <w:tab/>
        <w:t>Overenie skutkového stavu - Umelé osvetlenie a vnútorné silnoprúdové rozvody - Hala B</w:t>
      </w:r>
    </w:p>
    <w:p w14:paraId="57FB94BE" w14:textId="77777777" w:rsidR="00065154" w:rsidRPr="00A4325E" w:rsidRDefault="00065154" w:rsidP="00C65C08">
      <w:pPr>
        <w:ind w:left="1276"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69862266" w14:textId="59A497E4" w:rsidR="00065154" w:rsidRPr="00A4325E" w:rsidRDefault="00065154" w:rsidP="00C65C08">
      <w:pPr>
        <w:ind w:left="1276" w:hanging="1276"/>
        <w:rPr>
          <w:rFonts w:cs="Arial"/>
          <w:szCs w:val="20"/>
        </w:rPr>
      </w:pPr>
      <w:bookmarkStart w:id="430" w:name="_Hlk522552073"/>
      <w:r w:rsidRPr="00A4325E">
        <w:rPr>
          <w:rFonts w:cs="Arial"/>
          <w:szCs w:val="20"/>
        </w:rPr>
        <w:t>Príloha č. D.1</w:t>
      </w:r>
      <w:r w:rsidRPr="00A4325E">
        <w:rPr>
          <w:rFonts w:cs="Arial"/>
          <w:szCs w:val="20"/>
        </w:rPr>
        <w:tab/>
      </w:r>
      <w:bookmarkStart w:id="431"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31"/>
    </w:p>
    <w:bookmarkEnd w:id="428"/>
    <w:bookmarkEnd w:id="429"/>
    <w:p w14:paraId="59E29A0A" w14:textId="77777777" w:rsidR="00065154" w:rsidRPr="00A4325E" w:rsidRDefault="00065154" w:rsidP="00065154">
      <w:pPr>
        <w:ind w:left="1276" w:hanging="1276"/>
        <w:rPr>
          <w:rFonts w:cs="Arial"/>
          <w:szCs w:val="20"/>
        </w:rPr>
      </w:pPr>
    </w:p>
    <w:bookmarkEnd w:id="430"/>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7AFDD" w14:textId="77777777" w:rsidR="00AF04B0" w:rsidRDefault="00AF04B0" w:rsidP="00065154">
      <w:pPr>
        <w:spacing w:after="0" w:line="240" w:lineRule="auto"/>
      </w:pPr>
      <w:r>
        <w:separator/>
      </w:r>
    </w:p>
  </w:endnote>
  <w:endnote w:type="continuationSeparator" w:id="0">
    <w:p w14:paraId="59AE8C34" w14:textId="77777777" w:rsidR="00AF04B0" w:rsidRDefault="00AF04B0"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9089C" w14:textId="77777777" w:rsidR="0077321C" w:rsidRDefault="0077321C"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77321C" w:rsidRDefault="0077321C"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C69F" w14:textId="22628923" w:rsidR="0077321C" w:rsidRDefault="0077321C" w:rsidP="00065154">
    <w:pPr>
      <w:pStyle w:val="Footer"/>
      <w:ind w:right="360"/>
    </w:pPr>
    <w:r>
      <w:rPr>
        <w:noProof/>
        <w:lang w:eastAsia="sk-SK"/>
      </w:rPr>
      <w:drawing>
        <wp:anchor distT="0" distB="0" distL="114300" distR="114300" simplePos="0" relativeHeight="251664384" behindDoc="0" locked="0" layoutInCell="1" allowOverlap="1" wp14:anchorId="3933CF51" wp14:editId="40568F7B">
          <wp:simplePos x="0" y="0"/>
          <wp:positionH relativeFrom="margin">
            <wp:posOffset>-590768</wp:posOffset>
          </wp:positionH>
          <wp:positionV relativeFrom="paragraph">
            <wp:posOffset>-220366</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2BE653E9" wp14:editId="3E2DCB7D">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7C0327" w14:textId="77777777" w:rsidR="0077321C" w:rsidRPr="002935FE" w:rsidRDefault="0077321C"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77321C" w:rsidRPr="002935FE" w:rsidRDefault="0077321C"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77321C" w:rsidRPr="00C5338A" w:rsidRDefault="0077321C" w:rsidP="00065154">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653E9"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37C0327" w14:textId="77777777" w:rsidR="0077321C" w:rsidRPr="002935FE" w:rsidRDefault="0077321C"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77321C" w:rsidRPr="002935FE" w:rsidRDefault="0077321C"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77321C" w:rsidRPr="00C5338A" w:rsidRDefault="0077321C" w:rsidP="00065154">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0803" w14:textId="77777777" w:rsidR="0077321C" w:rsidRDefault="0077321C"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77321C" w:rsidRDefault="0077321C"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77321C" w:rsidRDefault="0077321C" w:rsidP="00065154">
                          <w:pPr>
                            <w:jc w:val="center"/>
                            <w:rPr>
                              <w:rFonts w:ascii="Proba Pro" w:hAnsi="Proba Pro"/>
                            </w:rPr>
                          </w:pPr>
                          <w:r>
                            <w:rPr>
                              <w:rFonts w:ascii="Proba Pro" w:hAnsi="Proba Pro"/>
                            </w:rPr>
                            <w:t xml:space="preserve"> </w:t>
                          </w:r>
                        </w:p>
                        <w:p w14:paraId="55B609B9" w14:textId="77777777" w:rsidR="0077321C" w:rsidRPr="00E465D8" w:rsidRDefault="0077321C"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77321C" w:rsidRDefault="0077321C" w:rsidP="00065154">
                          <w:pPr>
                            <w:spacing w:before="120"/>
                            <w:jc w:val="center"/>
                            <w:rPr>
                              <w:rFonts w:ascii="Proba Pro" w:hAnsi="Proba Pro"/>
                            </w:rPr>
                          </w:pPr>
                        </w:p>
                        <w:p w14:paraId="67A0057A" w14:textId="77777777" w:rsidR="0077321C" w:rsidRDefault="0077321C" w:rsidP="00065154">
                          <w:pPr>
                            <w:jc w:val="center"/>
                            <w:rPr>
                              <w:rFonts w:ascii="Proba Pro" w:hAnsi="Proba Pro"/>
                            </w:rPr>
                          </w:pPr>
                        </w:p>
                        <w:p w14:paraId="00FEFC4E" w14:textId="77777777" w:rsidR="0077321C" w:rsidRDefault="0077321C" w:rsidP="00065154">
                          <w:pPr>
                            <w:jc w:val="center"/>
                            <w:rPr>
                              <w:rFonts w:ascii="Proba Pro" w:hAnsi="Proba Pro"/>
                            </w:rPr>
                          </w:pPr>
                        </w:p>
                        <w:p w14:paraId="5121EDCA" w14:textId="77777777" w:rsidR="0077321C" w:rsidRPr="00932BD9" w:rsidRDefault="0077321C"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788D0998" w14:textId="77777777" w:rsidR="0077321C" w:rsidRDefault="0077321C" w:rsidP="00065154">
                    <w:pPr>
                      <w:jc w:val="center"/>
                      <w:rPr>
                        <w:rFonts w:ascii="Proba Pro" w:hAnsi="Proba Pro"/>
                      </w:rPr>
                    </w:pPr>
                    <w:r>
                      <w:rPr>
                        <w:rFonts w:ascii="Proba Pro" w:hAnsi="Proba Pro"/>
                      </w:rPr>
                      <w:t xml:space="preserve"> </w:t>
                    </w:r>
                  </w:p>
                  <w:p w14:paraId="55B609B9" w14:textId="77777777" w:rsidR="0077321C" w:rsidRPr="00E465D8" w:rsidRDefault="0077321C"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77321C" w:rsidRDefault="0077321C" w:rsidP="00065154">
                    <w:pPr>
                      <w:spacing w:before="120"/>
                      <w:jc w:val="center"/>
                      <w:rPr>
                        <w:rFonts w:ascii="Proba Pro" w:hAnsi="Proba Pro"/>
                      </w:rPr>
                    </w:pPr>
                  </w:p>
                  <w:p w14:paraId="67A0057A" w14:textId="77777777" w:rsidR="0077321C" w:rsidRDefault="0077321C" w:rsidP="00065154">
                    <w:pPr>
                      <w:jc w:val="center"/>
                      <w:rPr>
                        <w:rFonts w:ascii="Proba Pro" w:hAnsi="Proba Pro"/>
                      </w:rPr>
                    </w:pPr>
                  </w:p>
                  <w:p w14:paraId="00FEFC4E" w14:textId="77777777" w:rsidR="0077321C" w:rsidRDefault="0077321C" w:rsidP="00065154">
                    <w:pPr>
                      <w:jc w:val="center"/>
                      <w:rPr>
                        <w:rFonts w:ascii="Proba Pro" w:hAnsi="Proba Pro"/>
                      </w:rPr>
                    </w:pPr>
                  </w:p>
                  <w:p w14:paraId="5121EDCA" w14:textId="77777777" w:rsidR="0077321C" w:rsidRPr="00932BD9" w:rsidRDefault="0077321C"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77321C" w:rsidRPr="00B86737" w:rsidRDefault="0077321C"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0BE3" w14:textId="77777777" w:rsidR="0077321C" w:rsidRPr="00283995" w:rsidRDefault="0077321C" w:rsidP="00065154">
    <w:pPr>
      <w:pStyle w:val="Footer"/>
      <w:framePr w:wrap="none" w:vAnchor="text" w:hAnchor="page" w:x="10393" w:y="1"/>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67B6A442" w:rsidR="0077321C" w:rsidRPr="00283995" w:rsidRDefault="0077321C" w:rsidP="00065154">
    <w:pPr>
      <w:pStyle w:val="Footer"/>
      <w:ind w:right="360"/>
    </w:pPr>
    <w:r w:rsidRPr="00283995">
      <w:rPr>
        <w:noProof/>
        <w:lang w:eastAsia="sk-SK"/>
      </w:rPr>
      <w:drawing>
        <wp:anchor distT="0" distB="0" distL="114300" distR="114300" simplePos="0" relativeHeight="251666432" behindDoc="0" locked="0" layoutInCell="1" allowOverlap="1" wp14:anchorId="64C857CF" wp14:editId="64893F8C">
          <wp:simplePos x="0" y="0"/>
          <wp:positionH relativeFrom="margin">
            <wp:posOffset>-646486</wp:posOffset>
          </wp:positionH>
          <wp:positionV relativeFrom="paragraph">
            <wp:posOffset>-315175</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283995">
      <w:rPr>
        <w:noProof/>
        <w:lang w:eastAsia="sk-SK"/>
      </w:rPr>
      <mc:AlternateContent>
        <mc:Choice Requires="wps">
          <w:drawing>
            <wp:anchor distT="0" distB="0" distL="114300" distR="114300" simplePos="0" relativeHeight="251660288" behindDoc="0" locked="0" layoutInCell="1" allowOverlap="1" wp14:anchorId="4B114188" wp14:editId="700BE5CE">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49479A" w14:textId="77777777" w:rsidR="0077321C" w:rsidRPr="00085948" w:rsidRDefault="0077321C"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77321C" w:rsidRPr="00085948" w:rsidRDefault="0077321C"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77321C" w:rsidRPr="00085948" w:rsidRDefault="0077321C" w:rsidP="00065154">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14188" id="_x0000_t202" coordsize="21600,21600" o:spt="202" path="m,l,21600r21600,l21600,xe">
              <v:stroke joinstyle="miter"/>
              <v:path gradientshapeok="t" o:connecttype="rect"/>
            </v:shapetype>
            <v:shape id="_x0000_s1028" type="#_x0000_t202" style="position:absolute;left:0;text-align:left;margin-left:0;margin-top:-19.2pt;width:437.25pt;height:54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249479A" w14:textId="77777777" w:rsidR="0077321C" w:rsidRPr="00085948" w:rsidRDefault="0077321C"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77321C" w:rsidRPr="00085948" w:rsidRDefault="0077321C"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77321C" w:rsidRPr="00085948" w:rsidRDefault="0077321C" w:rsidP="00065154">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FDA5F" w14:textId="77777777" w:rsidR="00AF04B0" w:rsidRDefault="00AF04B0" w:rsidP="00065154">
      <w:pPr>
        <w:spacing w:after="0" w:line="240" w:lineRule="auto"/>
      </w:pPr>
      <w:r>
        <w:separator/>
      </w:r>
    </w:p>
  </w:footnote>
  <w:footnote w:type="continuationSeparator" w:id="0">
    <w:p w14:paraId="268485C6" w14:textId="77777777" w:rsidR="00AF04B0" w:rsidRDefault="00AF04B0"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1FFE9" w14:textId="77777777" w:rsidR="0077321C" w:rsidRPr="005D1A28" w:rsidRDefault="0077321C" w:rsidP="002935FE">
    <w:pPr>
      <w:pStyle w:val="Header"/>
      <w:jc w:val="center"/>
    </w:pPr>
    <w:r w:rsidRPr="00BE4191">
      <w:rPr>
        <w:rFonts w:ascii="Times New Roman" w:hAnsi="Times New Roman"/>
        <w:noProof/>
        <w:szCs w:val="20"/>
      </w:rPr>
      <w:drawing>
        <wp:inline distT="0" distB="0" distL="0" distR="0" wp14:anchorId="5E0711A0" wp14:editId="42B6DB39">
          <wp:extent cx="5428158" cy="1072938"/>
          <wp:effectExtent l="0" t="0" r="1270" b="0"/>
          <wp:docPr id="1" name="Obrázok 1"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73506" cy="108190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305F" w14:textId="77777777" w:rsidR="0077321C" w:rsidRPr="00EA4A4F" w:rsidRDefault="0077321C"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968570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0"/>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4090"/>
    <w:rsid w:val="000407D2"/>
    <w:rsid w:val="00046EC7"/>
    <w:rsid w:val="00047F6C"/>
    <w:rsid w:val="00055234"/>
    <w:rsid w:val="00055BB5"/>
    <w:rsid w:val="00061C42"/>
    <w:rsid w:val="00062978"/>
    <w:rsid w:val="00065154"/>
    <w:rsid w:val="00085948"/>
    <w:rsid w:val="000A0200"/>
    <w:rsid w:val="000B29C4"/>
    <w:rsid w:val="000D0F86"/>
    <w:rsid w:val="000E4A20"/>
    <w:rsid w:val="000E4E44"/>
    <w:rsid w:val="000E7468"/>
    <w:rsid w:val="00100A10"/>
    <w:rsid w:val="001200E0"/>
    <w:rsid w:val="00126634"/>
    <w:rsid w:val="0013479C"/>
    <w:rsid w:val="001431AE"/>
    <w:rsid w:val="0014636E"/>
    <w:rsid w:val="001704FA"/>
    <w:rsid w:val="00182293"/>
    <w:rsid w:val="0019085D"/>
    <w:rsid w:val="00195C90"/>
    <w:rsid w:val="001C34C0"/>
    <w:rsid w:val="001D7A3D"/>
    <w:rsid w:val="001F018B"/>
    <w:rsid w:val="00201BD1"/>
    <w:rsid w:val="0021074F"/>
    <w:rsid w:val="00232525"/>
    <w:rsid w:val="00236010"/>
    <w:rsid w:val="00240E12"/>
    <w:rsid w:val="00245F9C"/>
    <w:rsid w:val="00265452"/>
    <w:rsid w:val="0027525A"/>
    <w:rsid w:val="00283995"/>
    <w:rsid w:val="00285E59"/>
    <w:rsid w:val="002935FE"/>
    <w:rsid w:val="002B23DE"/>
    <w:rsid w:val="002C2548"/>
    <w:rsid w:val="002C3B8B"/>
    <w:rsid w:val="002E5DF9"/>
    <w:rsid w:val="002F13CD"/>
    <w:rsid w:val="003010D4"/>
    <w:rsid w:val="00301D03"/>
    <w:rsid w:val="003125CF"/>
    <w:rsid w:val="00317A0E"/>
    <w:rsid w:val="0032427E"/>
    <w:rsid w:val="0034244A"/>
    <w:rsid w:val="00352CA4"/>
    <w:rsid w:val="0036254F"/>
    <w:rsid w:val="00363280"/>
    <w:rsid w:val="00363641"/>
    <w:rsid w:val="00372057"/>
    <w:rsid w:val="00373A68"/>
    <w:rsid w:val="00375653"/>
    <w:rsid w:val="0037739C"/>
    <w:rsid w:val="003809C7"/>
    <w:rsid w:val="0039148F"/>
    <w:rsid w:val="003A4228"/>
    <w:rsid w:val="003C6E6E"/>
    <w:rsid w:val="003D1FAB"/>
    <w:rsid w:val="003E60D8"/>
    <w:rsid w:val="003F1973"/>
    <w:rsid w:val="00400CFC"/>
    <w:rsid w:val="004218E6"/>
    <w:rsid w:val="00422D29"/>
    <w:rsid w:val="004271D7"/>
    <w:rsid w:val="004411B9"/>
    <w:rsid w:val="00447E00"/>
    <w:rsid w:val="00452E51"/>
    <w:rsid w:val="0046152E"/>
    <w:rsid w:val="00461690"/>
    <w:rsid w:val="00463710"/>
    <w:rsid w:val="00463916"/>
    <w:rsid w:val="0048061D"/>
    <w:rsid w:val="00481D80"/>
    <w:rsid w:val="004978A0"/>
    <w:rsid w:val="004A0376"/>
    <w:rsid w:val="004A73D9"/>
    <w:rsid w:val="004B5E10"/>
    <w:rsid w:val="004C7905"/>
    <w:rsid w:val="004E401B"/>
    <w:rsid w:val="004F1D0B"/>
    <w:rsid w:val="004F7D65"/>
    <w:rsid w:val="005020EE"/>
    <w:rsid w:val="00502E0F"/>
    <w:rsid w:val="00506B3D"/>
    <w:rsid w:val="005152E1"/>
    <w:rsid w:val="00524913"/>
    <w:rsid w:val="005317FC"/>
    <w:rsid w:val="00532186"/>
    <w:rsid w:val="00533706"/>
    <w:rsid w:val="00550FEB"/>
    <w:rsid w:val="00554FB2"/>
    <w:rsid w:val="00561FE8"/>
    <w:rsid w:val="005662D1"/>
    <w:rsid w:val="0057297F"/>
    <w:rsid w:val="00573D93"/>
    <w:rsid w:val="00582326"/>
    <w:rsid w:val="005825E3"/>
    <w:rsid w:val="00584AC1"/>
    <w:rsid w:val="00585DE9"/>
    <w:rsid w:val="00585EB8"/>
    <w:rsid w:val="00592FA0"/>
    <w:rsid w:val="005A6E6D"/>
    <w:rsid w:val="005A7430"/>
    <w:rsid w:val="005B1D5C"/>
    <w:rsid w:val="005B3A17"/>
    <w:rsid w:val="005C7D8D"/>
    <w:rsid w:val="005D0B25"/>
    <w:rsid w:val="005D29DC"/>
    <w:rsid w:val="005E2CFC"/>
    <w:rsid w:val="00613C51"/>
    <w:rsid w:val="00621173"/>
    <w:rsid w:val="0063292F"/>
    <w:rsid w:val="00632EF0"/>
    <w:rsid w:val="006410EC"/>
    <w:rsid w:val="00642557"/>
    <w:rsid w:val="006443E1"/>
    <w:rsid w:val="00644E60"/>
    <w:rsid w:val="006566CB"/>
    <w:rsid w:val="00667CC4"/>
    <w:rsid w:val="00670318"/>
    <w:rsid w:val="006766AA"/>
    <w:rsid w:val="006817CE"/>
    <w:rsid w:val="006A2A65"/>
    <w:rsid w:val="006B31E0"/>
    <w:rsid w:val="006B5E3C"/>
    <w:rsid w:val="006C07EE"/>
    <w:rsid w:val="006C4CCA"/>
    <w:rsid w:val="006C547A"/>
    <w:rsid w:val="007000CC"/>
    <w:rsid w:val="007061C9"/>
    <w:rsid w:val="00720054"/>
    <w:rsid w:val="00742A35"/>
    <w:rsid w:val="00751B58"/>
    <w:rsid w:val="0075380E"/>
    <w:rsid w:val="0077321C"/>
    <w:rsid w:val="0077504D"/>
    <w:rsid w:val="00780769"/>
    <w:rsid w:val="007856C4"/>
    <w:rsid w:val="007A60AA"/>
    <w:rsid w:val="007B224A"/>
    <w:rsid w:val="007B41DB"/>
    <w:rsid w:val="007C546A"/>
    <w:rsid w:val="007D558E"/>
    <w:rsid w:val="007F4272"/>
    <w:rsid w:val="008274A2"/>
    <w:rsid w:val="00831BA3"/>
    <w:rsid w:val="00846ACA"/>
    <w:rsid w:val="00852001"/>
    <w:rsid w:val="008575E8"/>
    <w:rsid w:val="00881F70"/>
    <w:rsid w:val="008A406E"/>
    <w:rsid w:val="008B0F77"/>
    <w:rsid w:val="008B6F8B"/>
    <w:rsid w:val="008D5A18"/>
    <w:rsid w:val="008D5CBF"/>
    <w:rsid w:val="008D6B38"/>
    <w:rsid w:val="008E2536"/>
    <w:rsid w:val="008E42CB"/>
    <w:rsid w:val="008F3640"/>
    <w:rsid w:val="008F4B96"/>
    <w:rsid w:val="00905F80"/>
    <w:rsid w:val="009209C8"/>
    <w:rsid w:val="00925155"/>
    <w:rsid w:val="00931A01"/>
    <w:rsid w:val="00932D7E"/>
    <w:rsid w:val="0093672A"/>
    <w:rsid w:val="00953D39"/>
    <w:rsid w:val="009563AB"/>
    <w:rsid w:val="009573BA"/>
    <w:rsid w:val="009578D4"/>
    <w:rsid w:val="009727C7"/>
    <w:rsid w:val="00975DF1"/>
    <w:rsid w:val="009868ED"/>
    <w:rsid w:val="009964FF"/>
    <w:rsid w:val="009A04B8"/>
    <w:rsid w:val="009A0C12"/>
    <w:rsid w:val="009A3C78"/>
    <w:rsid w:val="009B3553"/>
    <w:rsid w:val="009D49BB"/>
    <w:rsid w:val="009D4E29"/>
    <w:rsid w:val="009E4880"/>
    <w:rsid w:val="009F0866"/>
    <w:rsid w:val="009F2111"/>
    <w:rsid w:val="00A044E9"/>
    <w:rsid w:val="00A12BDB"/>
    <w:rsid w:val="00A40926"/>
    <w:rsid w:val="00A4325E"/>
    <w:rsid w:val="00A55A31"/>
    <w:rsid w:val="00A61330"/>
    <w:rsid w:val="00A75C05"/>
    <w:rsid w:val="00A84DF5"/>
    <w:rsid w:val="00A941B2"/>
    <w:rsid w:val="00A95270"/>
    <w:rsid w:val="00AC7856"/>
    <w:rsid w:val="00AD0FF3"/>
    <w:rsid w:val="00AD21E9"/>
    <w:rsid w:val="00AD5E7A"/>
    <w:rsid w:val="00AF04B0"/>
    <w:rsid w:val="00AF1BF2"/>
    <w:rsid w:val="00B03ED1"/>
    <w:rsid w:val="00B042D1"/>
    <w:rsid w:val="00B06D00"/>
    <w:rsid w:val="00B3162D"/>
    <w:rsid w:val="00B33D35"/>
    <w:rsid w:val="00B357C0"/>
    <w:rsid w:val="00B4503C"/>
    <w:rsid w:val="00B604A4"/>
    <w:rsid w:val="00B77CBD"/>
    <w:rsid w:val="00B85C78"/>
    <w:rsid w:val="00B915BF"/>
    <w:rsid w:val="00B92AE8"/>
    <w:rsid w:val="00B95A40"/>
    <w:rsid w:val="00B96D41"/>
    <w:rsid w:val="00BE4551"/>
    <w:rsid w:val="00BF28F8"/>
    <w:rsid w:val="00BF2ADA"/>
    <w:rsid w:val="00C132B7"/>
    <w:rsid w:val="00C149FC"/>
    <w:rsid w:val="00C15038"/>
    <w:rsid w:val="00C1530B"/>
    <w:rsid w:val="00C22A26"/>
    <w:rsid w:val="00C33D02"/>
    <w:rsid w:val="00C3477D"/>
    <w:rsid w:val="00C43D40"/>
    <w:rsid w:val="00C47C6A"/>
    <w:rsid w:val="00C65C08"/>
    <w:rsid w:val="00C727BF"/>
    <w:rsid w:val="00C807EC"/>
    <w:rsid w:val="00C85120"/>
    <w:rsid w:val="00C90206"/>
    <w:rsid w:val="00C909A4"/>
    <w:rsid w:val="00C90D63"/>
    <w:rsid w:val="00C91368"/>
    <w:rsid w:val="00CA7801"/>
    <w:rsid w:val="00CB17BA"/>
    <w:rsid w:val="00CC53AD"/>
    <w:rsid w:val="00CC5F8E"/>
    <w:rsid w:val="00CE12FF"/>
    <w:rsid w:val="00CE38F4"/>
    <w:rsid w:val="00CE4B32"/>
    <w:rsid w:val="00CE56D0"/>
    <w:rsid w:val="00CE5E45"/>
    <w:rsid w:val="00D03FE3"/>
    <w:rsid w:val="00D10FBE"/>
    <w:rsid w:val="00D2164E"/>
    <w:rsid w:val="00D2705B"/>
    <w:rsid w:val="00D404AF"/>
    <w:rsid w:val="00D5486D"/>
    <w:rsid w:val="00D6371E"/>
    <w:rsid w:val="00D64BB5"/>
    <w:rsid w:val="00D86AAD"/>
    <w:rsid w:val="00D906C8"/>
    <w:rsid w:val="00DA35B3"/>
    <w:rsid w:val="00DD175C"/>
    <w:rsid w:val="00DD2491"/>
    <w:rsid w:val="00DE25AB"/>
    <w:rsid w:val="00DE27EE"/>
    <w:rsid w:val="00DE5646"/>
    <w:rsid w:val="00DF2CA8"/>
    <w:rsid w:val="00E24CEA"/>
    <w:rsid w:val="00E25A74"/>
    <w:rsid w:val="00E4124C"/>
    <w:rsid w:val="00E44D48"/>
    <w:rsid w:val="00E533EF"/>
    <w:rsid w:val="00E55B07"/>
    <w:rsid w:val="00E575D9"/>
    <w:rsid w:val="00E700ED"/>
    <w:rsid w:val="00E7116A"/>
    <w:rsid w:val="00E87BE2"/>
    <w:rsid w:val="00E94FA6"/>
    <w:rsid w:val="00EB0FBF"/>
    <w:rsid w:val="00EB7179"/>
    <w:rsid w:val="00EC423A"/>
    <w:rsid w:val="00ED5125"/>
    <w:rsid w:val="00EE6D93"/>
    <w:rsid w:val="00EF7B01"/>
    <w:rsid w:val="00F039E7"/>
    <w:rsid w:val="00F210B1"/>
    <w:rsid w:val="00F26A6C"/>
    <w:rsid w:val="00F35B41"/>
    <w:rsid w:val="00F4616A"/>
    <w:rsid w:val="00F529CB"/>
    <w:rsid w:val="00F73992"/>
    <w:rsid w:val="00F82011"/>
    <w:rsid w:val="00F87DE5"/>
    <w:rsid w:val="00FC70D4"/>
    <w:rsid w:val="00FF5C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5B3A17"/>
    <w:pPr>
      <w:widowControl w:val="0"/>
      <w:numPr>
        <w:ilvl w:val="5"/>
        <w:numId w:val="20"/>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5B3A17"/>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7EADD-64B5-4476-A862-0117CC9C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29</Pages>
  <Words>12333</Words>
  <Characters>70301</Characters>
  <Application>Microsoft Office Word</Application>
  <DocSecurity>0</DocSecurity>
  <Lines>585</Lines>
  <Paragraphs>164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151</cp:revision>
  <cp:lastPrinted>2019-11-27T08:05:00Z</cp:lastPrinted>
  <dcterms:created xsi:type="dcterms:W3CDTF">2019-05-02T08:18:00Z</dcterms:created>
  <dcterms:modified xsi:type="dcterms:W3CDTF">2020-10-22T07:59:00Z</dcterms:modified>
</cp:coreProperties>
</file>